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B6E" w:rsidRPr="00447DAD" w:rsidRDefault="00035B6E" w:rsidP="00035B6E">
      <w:pPr>
        <w:jc w:val="right"/>
        <w:rPr>
          <w:rFonts w:ascii="Arial" w:hAnsi="Arial" w:cs="Arial"/>
          <w:b/>
          <w:color w:val="000000"/>
          <w:lang w:val="sr-Latn-ME"/>
        </w:rPr>
      </w:pPr>
      <w:r w:rsidRPr="00447DAD">
        <w:rPr>
          <w:rFonts w:ascii="Arial" w:hAnsi="Arial" w:cs="Arial"/>
          <w:b/>
          <w:color w:val="000000"/>
          <w:lang w:val="sr-Latn-ME"/>
        </w:rPr>
        <w:t xml:space="preserve">OBRAZAC 1  </w:t>
      </w:r>
    </w:p>
    <w:p w:rsidR="00035B6E" w:rsidRPr="00447DAD" w:rsidRDefault="00035B6E" w:rsidP="00035B6E">
      <w:pPr>
        <w:rPr>
          <w:rFonts w:ascii="Arial" w:hAnsi="Arial" w:cs="Arial"/>
          <w:color w:val="000000"/>
          <w:lang w:val="sr-Latn-ME"/>
        </w:rPr>
      </w:pPr>
    </w:p>
    <w:p w:rsidR="00035B6E" w:rsidRPr="00447DAD" w:rsidRDefault="00C51DD2" w:rsidP="00035B6E">
      <w:pPr>
        <w:tabs>
          <w:tab w:val="left" w:pos="1701"/>
          <w:tab w:val="left" w:pos="4820"/>
        </w:tabs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u w:val="single"/>
          <w:lang w:val="sr-Latn-ME"/>
        </w:rPr>
        <w:t>Upava i prihoda i carina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Broj iz evidencije postupaka javnih nabavki: </w:t>
      </w:r>
      <w:r w:rsidR="00C82E08">
        <w:rPr>
          <w:rFonts w:ascii="Arial" w:hAnsi="Arial" w:cs="Arial"/>
          <w:lang w:val="sr-Latn-ME"/>
        </w:rPr>
        <w:t>03/1-16340/1-21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Red</w:t>
      </w:r>
      <w:r w:rsidR="00C82E08">
        <w:rPr>
          <w:rFonts w:ascii="Arial" w:hAnsi="Arial" w:cs="Arial"/>
          <w:color w:val="000000"/>
          <w:lang w:val="sr-Latn-ME"/>
        </w:rPr>
        <w:t>ni broj iz Plana javnih nabavki</w:t>
      </w:r>
      <w:bookmarkStart w:id="0" w:name="_GoBack"/>
      <w:bookmarkEnd w:id="0"/>
      <w:r w:rsidRPr="00447DAD">
        <w:rPr>
          <w:rFonts w:ascii="Arial" w:hAnsi="Arial" w:cs="Arial"/>
          <w:color w:val="000000"/>
          <w:lang w:val="sr-Latn-ME"/>
        </w:rPr>
        <w:t xml:space="preserve">: </w:t>
      </w:r>
      <w:r w:rsidR="00E41142">
        <w:rPr>
          <w:rFonts w:ascii="Arial" w:hAnsi="Arial" w:cs="Arial"/>
          <w:color w:val="000000"/>
          <w:lang w:val="sr-Latn-ME"/>
        </w:rPr>
        <w:t>42</w:t>
      </w:r>
    </w:p>
    <w:p w:rsidR="00035B6E" w:rsidRPr="00447DAD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Mjesto i datum: </w:t>
      </w:r>
      <w:r w:rsidR="00BF47A6">
        <w:rPr>
          <w:rFonts w:ascii="Arial" w:hAnsi="Arial" w:cs="Arial"/>
          <w:color w:val="000000"/>
          <w:lang w:val="sr-Latn-ME"/>
        </w:rPr>
        <w:t>Podgorica, 13</w:t>
      </w:r>
      <w:r w:rsidR="00E41142">
        <w:rPr>
          <w:rFonts w:ascii="Arial" w:hAnsi="Arial" w:cs="Arial"/>
          <w:color w:val="000000"/>
          <w:lang w:val="sr-Latn-ME"/>
        </w:rPr>
        <w:t>.08.2021. godine</w:t>
      </w:r>
    </w:p>
    <w:p w:rsidR="00035B6E" w:rsidRPr="00447DAD" w:rsidRDefault="00035B6E" w:rsidP="00035B6E">
      <w:pPr>
        <w:rPr>
          <w:rFonts w:ascii="Arial" w:hAnsi="Arial" w:cs="Arial"/>
          <w:lang w:val="sr-Latn-ME"/>
        </w:rPr>
      </w:pPr>
    </w:p>
    <w:p w:rsidR="00035B6E" w:rsidRPr="00447DAD" w:rsidRDefault="00035B6E" w:rsidP="00035B6E">
      <w:pPr>
        <w:rPr>
          <w:rFonts w:ascii="Arial" w:hAnsi="Arial" w:cs="Arial"/>
          <w:lang w:val="sr-Latn-ME"/>
        </w:rPr>
      </w:pPr>
    </w:p>
    <w:p w:rsidR="00035B6E" w:rsidRPr="00447DAD" w:rsidRDefault="00035B6E" w:rsidP="00035B6E">
      <w:pPr>
        <w:rPr>
          <w:rFonts w:ascii="Arial" w:hAnsi="Arial" w:cs="Arial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Na osnovu člana 93 stav 1 Zakona o javnim nabavkama („Službeni list CG“, br. 074/19) </w:t>
      </w:r>
      <w:r w:rsidR="00C51DD2">
        <w:rPr>
          <w:rFonts w:ascii="Arial" w:hAnsi="Arial" w:cs="Arial"/>
          <w:color w:val="000000"/>
          <w:u w:val="single"/>
          <w:lang w:val="sr-Latn-ME"/>
        </w:rPr>
        <w:t xml:space="preserve">Uprava prihoda i carina </w:t>
      </w:r>
      <w:r w:rsidRPr="00447DAD">
        <w:rPr>
          <w:rFonts w:ascii="Arial" w:hAnsi="Arial" w:cs="Arial"/>
          <w:lang w:val="sr-Latn-ME"/>
        </w:rPr>
        <w:t>objavljuje</w:t>
      </w:r>
      <w:r w:rsidRPr="00447DAD">
        <w:rPr>
          <w:rFonts w:ascii="Arial" w:hAnsi="Arial" w:cs="Arial"/>
          <w:b/>
          <w:bCs/>
          <w:color w:val="000000"/>
          <w:lang w:val="sr-Latn-ME"/>
        </w:rPr>
        <w:t xml:space="preserve">        </w:t>
      </w: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b/>
          <w:bCs/>
          <w:color w:val="000000"/>
          <w:lang w:val="sr-Latn-ME"/>
        </w:rPr>
        <w:t xml:space="preserve">                                          </w:t>
      </w:r>
      <w:r w:rsidRPr="00447DAD">
        <w:rPr>
          <w:rFonts w:ascii="Arial" w:hAnsi="Arial" w:cs="Arial"/>
          <w:b/>
          <w:bCs/>
          <w:color w:val="000000"/>
          <w:lang w:val="sr-Latn-ME"/>
        </w:rPr>
        <w:tab/>
      </w:r>
      <w:r w:rsidRPr="00447DAD">
        <w:rPr>
          <w:rFonts w:ascii="Arial" w:hAnsi="Arial" w:cs="Arial"/>
          <w:bCs/>
          <w:color w:val="000000"/>
          <w:lang w:val="sr-Latn-ME"/>
        </w:rPr>
        <w:t xml:space="preserve">                                                      </w:t>
      </w:r>
    </w:p>
    <w:p w:rsidR="00035B6E" w:rsidRPr="00447DAD" w:rsidRDefault="00035B6E" w:rsidP="00035B6E">
      <w:pPr>
        <w:keepNext/>
        <w:jc w:val="center"/>
        <w:outlineLvl w:val="0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ME"/>
        </w:rPr>
      </w:pPr>
      <w:r w:rsidRPr="00447DAD">
        <w:rPr>
          <w:rFonts w:ascii="Arial" w:hAnsi="Arial" w:cs="Arial"/>
          <w:b/>
          <w:bCs/>
          <w:color w:val="000000"/>
          <w:sz w:val="28"/>
          <w:szCs w:val="28"/>
          <w:lang w:val="sr-Latn-ME"/>
        </w:rPr>
        <w:t>TENDERSKU DOKUMENTACIJU</w:t>
      </w:r>
    </w:p>
    <w:p w:rsidR="00035B6E" w:rsidRPr="00447DAD" w:rsidRDefault="00035B6E" w:rsidP="00035B6E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ME"/>
        </w:rPr>
      </w:pPr>
      <w:r w:rsidRPr="00447DAD">
        <w:rPr>
          <w:rFonts w:ascii="Arial" w:hAnsi="Arial" w:cs="Arial"/>
          <w:b/>
          <w:bCs/>
          <w:color w:val="000000"/>
          <w:sz w:val="28"/>
          <w:szCs w:val="28"/>
          <w:lang w:val="sr-Latn-ME"/>
        </w:rPr>
        <w:t>ZA OTVORENI POSTUPAK JAVNE NABAVKE</w:t>
      </w:r>
    </w:p>
    <w:p w:rsidR="00035B6E" w:rsidRPr="00447DAD" w:rsidRDefault="00035B6E" w:rsidP="00035B6E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ME"/>
        </w:rPr>
      </w:pPr>
    </w:p>
    <w:p w:rsidR="00035B6E" w:rsidRPr="00447DAD" w:rsidRDefault="00621BF6" w:rsidP="00035B6E">
      <w:pPr>
        <w:jc w:val="center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za n</w:t>
      </w:r>
      <w:r w:rsidR="00E41142">
        <w:rPr>
          <w:rFonts w:ascii="Arial" w:hAnsi="Arial" w:cs="Arial"/>
          <w:color w:val="000000"/>
          <w:lang w:val="sr-Latn-ME"/>
        </w:rPr>
        <w:t>abavku poštanskih usluga</w:t>
      </w:r>
    </w:p>
    <w:p w:rsidR="00035B6E" w:rsidRPr="00447DAD" w:rsidRDefault="00035B6E" w:rsidP="00035B6E">
      <w:pPr>
        <w:jc w:val="center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b/>
          <w:bCs/>
          <w:color w:val="000000"/>
          <w:lang w:val="sr-Latn-ME"/>
        </w:rPr>
        <w:t xml:space="preserve"> </w:t>
      </w:r>
    </w:p>
    <w:p w:rsidR="00035B6E" w:rsidRPr="00447DAD" w:rsidRDefault="00035B6E" w:rsidP="00035B6E">
      <w:pPr>
        <w:rPr>
          <w:rFonts w:ascii="Arial" w:hAnsi="Arial" w:cs="Arial"/>
          <w:lang w:val="sr-Latn-ME"/>
        </w:rPr>
      </w:pP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Predmet nabavke se nabavlja: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kao cjelina </w:t>
      </w:r>
    </w:p>
    <w:p w:rsidR="00035B6E" w:rsidRDefault="00035B6E" w:rsidP="00035B6E">
      <w:pPr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rPr>
          <w:rFonts w:ascii="Arial" w:hAnsi="Arial" w:cs="Arial"/>
          <w:color w:val="000000"/>
          <w:lang w:val="sr-Latn-ME"/>
        </w:rPr>
      </w:pPr>
    </w:p>
    <w:p w:rsidR="00035B6E" w:rsidRPr="00F34A08" w:rsidRDefault="00035B6E" w:rsidP="00F34A08">
      <w:pPr>
        <w:keepNext/>
        <w:keepLines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1" w:name="_Toc62730553"/>
      <w:r w:rsidRPr="00DF11D9">
        <w:rPr>
          <w:rFonts w:ascii="Arial" w:hAnsi="Arial"/>
          <w:b/>
          <w:color w:val="000000"/>
          <w:szCs w:val="32"/>
          <w:lang w:val="sr-Latn-ME"/>
        </w:rPr>
        <w:lastRenderedPageBreak/>
        <w:t>POZIV ZA NADMETANJE</w:t>
      </w:r>
      <w:r w:rsidRPr="00DF11D9">
        <w:rPr>
          <w:rFonts w:ascii="Arial" w:hAnsi="Arial"/>
          <w:b/>
          <w:color w:val="000000"/>
          <w:szCs w:val="32"/>
          <w:vertAlign w:val="superscript"/>
          <w:lang w:val="sr-Latn-ME"/>
        </w:rPr>
        <w:footnoteReference w:id="1"/>
      </w:r>
      <w:bookmarkEnd w:id="1"/>
      <w:r w:rsidRPr="00DF11D9">
        <w:rPr>
          <w:rFonts w:ascii="Arial" w:hAnsi="Arial"/>
          <w:b/>
          <w:color w:val="000000"/>
          <w:szCs w:val="32"/>
          <w:lang w:val="sr-Latn-ME"/>
        </w:rPr>
        <w:t xml:space="preserve"> </w:t>
      </w:r>
    </w:p>
    <w:p w:rsidR="00035B6E" w:rsidRPr="00447DAD" w:rsidRDefault="00035B6E" w:rsidP="00035B6E">
      <w:pPr>
        <w:numPr>
          <w:ilvl w:val="0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Podaci o naručiocu;</w:t>
      </w:r>
    </w:p>
    <w:p w:rsidR="00035B6E" w:rsidRPr="00447DAD" w:rsidRDefault="00035B6E" w:rsidP="00035B6E">
      <w:pPr>
        <w:numPr>
          <w:ilvl w:val="0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 xml:space="preserve">Podaci o postupku i predmetu javne nabavke: 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Vrsta postupka,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Predmet javne nabavke (vrsta predmeta, naziv i opis predmeta),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Procijenjena vrijednost predmeta nabavke</w:t>
      </w:r>
      <w:r w:rsidRPr="00447DAD">
        <w:rPr>
          <w:rFonts w:ascii="Arial" w:eastAsia="Calibri" w:hAnsi="Arial" w:cs="Arial"/>
          <w:color w:val="000000"/>
          <w:vertAlign w:val="superscript"/>
          <w:lang w:val="sr-Latn-ME"/>
        </w:rPr>
        <w:footnoteReference w:id="2"/>
      </w:r>
      <w:r w:rsidRPr="00447DAD">
        <w:rPr>
          <w:rFonts w:ascii="Arial" w:eastAsia="Calibri" w:hAnsi="Arial" w:cs="Arial"/>
          <w:color w:val="000000"/>
          <w:lang w:val="sr-Latn-ME"/>
        </w:rPr>
        <w:t>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 xml:space="preserve">Način nabavke: </w:t>
      </w:r>
    </w:p>
    <w:p w:rsidR="00035B6E" w:rsidRPr="00447DAD" w:rsidRDefault="00035B6E" w:rsidP="00035B6E">
      <w:pPr>
        <w:numPr>
          <w:ilvl w:val="0"/>
          <w:numId w:val="4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Cjelina, po partijama,</w:t>
      </w:r>
    </w:p>
    <w:p w:rsidR="00035B6E" w:rsidRPr="00447DAD" w:rsidRDefault="00035B6E" w:rsidP="00035B6E">
      <w:pPr>
        <w:numPr>
          <w:ilvl w:val="0"/>
          <w:numId w:val="4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Zajednička nabavka,</w:t>
      </w:r>
    </w:p>
    <w:p w:rsidR="00035B6E" w:rsidRPr="00447DAD" w:rsidRDefault="00035B6E" w:rsidP="00035B6E">
      <w:pPr>
        <w:numPr>
          <w:ilvl w:val="0"/>
          <w:numId w:val="4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Centralizovana nabavka,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Posebni oblik nabavke:</w:t>
      </w:r>
    </w:p>
    <w:p w:rsidR="00035B6E" w:rsidRPr="00447DAD" w:rsidRDefault="00035B6E" w:rsidP="00035B6E">
      <w:pPr>
        <w:numPr>
          <w:ilvl w:val="0"/>
          <w:numId w:val="3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Okvirni sporazum,</w:t>
      </w:r>
    </w:p>
    <w:p w:rsidR="00035B6E" w:rsidRPr="00447DAD" w:rsidRDefault="00035B6E" w:rsidP="00035B6E">
      <w:pPr>
        <w:numPr>
          <w:ilvl w:val="0"/>
          <w:numId w:val="3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Dinamički sistem nabavki,</w:t>
      </w:r>
    </w:p>
    <w:p w:rsidR="00035B6E" w:rsidRPr="00447DAD" w:rsidRDefault="00035B6E" w:rsidP="00035B6E">
      <w:pPr>
        <w:numPr>
          <w:ilvl w:val="0"/>
          <w:numId w:val="3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Elektronska aukcija,</w:t>
      </w:r>
    </w:p>
    <w:p w:rsidR="00035B6E" w:rsidRPr="00447DAD" w:rsidRDefault="00035B6E" w:rsidP="00035B6E">
      <w:pPr>
        <w:numPr>
          <w:ilvl w:val="0"/>
          <w:numId w:val="3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Elektronski katalog,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Uslovi za učešće u postupku javne nabavke i posebni osnovi za isključenje,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Kriterijum za izbor najpovoljnije ponude,</w:t>
      </w:r>
    </w:p>
    <w:p w:rsidR="00035B6E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Način, mjesto i vrijeme podnošenja ponuda i otvaranja ponuda,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>
        <w:rPr>
          <w:rFonts w:ascii="Arial" w:eastAsia="Calibri" w:hAnsi="Arial" w:cs="Arial"/>
          <w:color w:val="000000"/>
          <w:lang w:val="sr-Latn-ME"/>
        </w:rPr>
        <w:t>Rok za donošenje odluke o izboru,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Rok važenja ponude,</w:t>
      </w:r>
    </w:p>
    <w:p w:rsidR="00035B6E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>
        <w:rPr>
          <w:rFonts w:ascii="Arial" w:eastAsia="Calibri" w:hAnsi="Arial" w:cs="Arial"/>
          <w:color w:val="000000"/>
          <w:lang w:val="sr-Latn-ME"/>
        </w:rPr>
        <w:t>Garancija ponude</w:t>
      </w:r>
    </w:p>
    <w:p w:rsidR="00F34A08" w:rsidRPr="00F34A08" w:rsidRDefault="00F34A08" w:rsidP="00F34A08">
      <w:pPr>
        <w:ind w:left="1080"/>
        <w:contextualSpacing/>
        <w:rPr>
          <w:rFonts w:ascii="Arial" w:eastAsia="Calibri" w:hAnsi="Arial" w:cs="Arial"/>
          <w:color w:val="000000"/>
          <w:lang w:val="sr-Latn-ME"/>
        </w:rPr>
      </w:pPr>
    </w:p>
    <w:p w:rsidR="00035B6E" w:rsidRPr="00F34A08" w:rsidRDefault="00035B6E" w:rsidP="00035B6E">
      <w:pPr>
        <w:keepNext/>
        <w:keepLines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2" w:name="_Toc62730554"/>
      <w:r w:rsidRPr="00DF11D9">
        <w:rPr>
          <w:rFonts w:ascii="Arial" w:hAnsi="Arial"/>
          <w:b/>
          <w:color w:val="000000"/>
          <w:szCs w:val="32"/>
          <w:lang w:val="sr-Latn-ME"/>
        </w:rPr>
        <w:t>TEHNIČKA SPECIFIKACIJA PREDMETA JAVNE NABAVKE</w:t>
      </w:r>
      <w:r w:rsidRPr="00DF11D9">
        <w:rPr>
          <w:rFonts w:ascii="Arial" w:hAnsi="Arial"/>
          <w:b/>
          <w:color w:val="000000"/>
          <w:szCs w:val="32"/>
          <w:vertAlign w:val="superscript"/>
          <w:lang w:val="sr-Latn-ME"/>
        </w:rPr>
        <w:footnoteReference w:id="3"/>
      </w:r>
      <w:bookmarkEnd w:id="2"/>
    </w:p>
    <w:p w:rsidR="00035B6E" w:rsidRPr="00447DAD" w:rsidRDefault="00035B6E" w:rsidP="00035B6E">
      <w:pPr>
        <w:numPr>
          <w:ilvl w:val="0"/>
          <w:numId w:val="6"/>
        </w:numPr>
        <w:contextualSpacing/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Naziv i opis predmeta nabavke u cjelini, po partijama i stavkama sa bitnim karakteristikama</w:t>
      </w:r>
    </w:p>
    <w:p w:rsidR="00035B6E" w:rsidRDefault="00035B6E" w:rsidP="00035B6E">
      <w:pPr>
        <w:numPr>
          <w:ilvl w:val="0"/>
          <w:numId w:val="6"/>
        </w:numPr>
        <w:contextualSpacing/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Zahtjevi u pogledu načina izvršavanja predmeta nabavke koji su od značaja za sačinjavanje ponude i izvršenje ugovora</w:t>
      </w:r>
    </w:p>
    <w:p w:rsidR="00F34A08" w:rsidRPr="00F34A08" w:rsidRDefault="00F34A08" w:rsidP="0050462D">
      <w:pPr>
        <w:ind w:left="720"/>
        <w:contextualSpacing/>
        <w:jc w:val="both"/>
        <w:rPr>
          <w:rFonts w:ascii="Arial" w:eastAsia="Calibri" w:hAnsi="Arial" w:cs="Arial"/>
          <w:color w:val="000000"/>
          <w:lang w:val="sr-Latn-ME"/>
        </w:rPr>
      </w:pPr>
    </w:p>
    <w:p w:rsidR="00035B6E" w:rsidRPr="00F34A08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jc w:val="both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3" w:name="_Toc62730555"/>
      <w:r w:rsidRPr="00DF11D9">
        <w:rPr>
          <w:rFonts w:ascii="Arial" w:hAnsi="Arial"/>
          <w:b/>
          <w:color w:val="000000"/>
          <w:szCs w:val="32"/>
          <w:lang w:val="sr-Latn-ME"/>
        </w:rPr>
        <w:t>DODATNE INFORMACIJE O PREDMETU I POSTUPKU NABAVKE</w:t>
      </w:r>
      <w:r w:rsidRPr="00DF11D9">
        <w:rPr>
          <w:rFonts w:ascii="Arial" w:hAnsi="Arial"/>
          <w:b/>
          <w:color w:val="000000"/>
          <w:szCs w:val="32"/>
          <w:vertAlign w:val="superscript"/>
          <w:lang w:val="sr-Latn-ME"/>
        </w:rPr>
        <w:footnoteReference w:id="4"/>
      </w:r>
      <w:bookmarkEnd w:id="3"/>
    </w:p>
    <w:p w:rsidR="00035B6E" w:rsidRPr="00447DAD" w:rsidRDefault="00035B6E" w:rsidP="00035B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eastAsia="Calibri" w:hAnsi="Arial" w:cs="Arial"/>
          <w:b/>
          <w:bCs/>
          <w:color w:val="000000"/>
          <w:lang w:val="sr-Latn-ME"/>
        </w:rPr>
      </w:pPr>
      <w:r w:rsidRPr="00447DAD">
        <w:rPr>
          <w:rFonts w:ascii="Arial" w:eastAsia="Calibri" w:hAnsi="Arial" w:cs="Arial"/>
          <w:b/>
          <w:bCs/>
          <w:color w:val="000000"/>
          <w:lang w:val="sr-Latn-ME"/>
        </w:rPr>
        <w:t>Procijenjena vrijednost predmenta nabavke:</w:t>
      </w:r>
      <w:r w:rsidRPr="00447DAD">
        <w:rPr>
          <w:rFonts w:ascii="Arial" w:eastAsia="Calibri" w:hAnsi="Arial" w:cs="Arial"/>
          <w:b/>
          <w:bCs/>
          <w:color w:val="000000"/>
          <w:vertAlign w:val="superscript"/>
          <w:lang w:val="sr-Latn-ME"/>
        </w:rPr>
        <w:footnoteReference w:id="5"/>
      </w:r>
    </w:p>
    <w:p w:rsidR="00035B6E" w:rsidRPr="00447DAD" w:rsidRDefault="00035B6E" w:rsidP="00035B6E">
      <w:pPr>
        <w:jc w:val="both"/>
        <w:rPr>
          <w:rFonts w:ascii="Arial" w:eastAsia="Calibri" w:hAnsi="Arial" w:cs="Arial"/>
          <w:color w:val="000000"/>
          <w:lang w:val="sr-Latn-ME"/>
        </w:rPr>
      </w:pPr>
    </w:p>
    <w:p w:rsidR="00035B6E" w:rsidRPr="00447DAD" w:rsidRDefault="00035B6E" w:rsidP="00035B6E">
      <w:pPr>
        <w:jc w:val="both"/>
        <w:rPr>
          <w:rFonts w:ascii="Arial" w:eastAsia="Calibri" w:hAnsi="Arial" w:cs="Arial"/>
          <w:b/>
          <w:bCs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sym w:font="Wingdings" w:char="F0A8"/>
      </w:r>
      <w:r w:rsidRPr="00447DAD">
        <w:rPr>
          <w:rFonts w:ascii="Arial" w:eastAsia="Calibri" w:hAnsi="Arial" w:cs="Arial"/>
          <w:color w:val="000000"/>
          <w:lang w:val="sr-Latn-ME"/>
        </w:rPr>
        <w:t xml:space="preserve"> </w:t>
      </w:r>
      <w:r w:rsidRPr="00447DAD">
        <w:rPr>
          <w:rFonts w:ascii="Arial" w:eastAsia="Calibri" w:hAnsi="Arial" w:cs="Arial"/>
          <w:b/>
          <w:bCs/>
          <w:color w:val="000000"/>
          <w:lang w:val="sr-Latn-ME"/>
        </w:rPr>
        <w:t>Procijenjena vrijednost predmeta nabavke bez zaključivanja okvirnog sporazuma</w:t>
      </w:r>
      <w:r w:rsidRPr="00447DAD">
        <w:rPr>
          <w:rFonts w:ascii="Arial" w:eastAsia="Calibri" w:hAnsi="Arial" w:cs="Arial"/>
          <w:color w:val="000000"/>
          <w:lang w:val="sr-Latn-ME"/>
        </w:rPr>
        <w:t>:</w:t>
      </w:r>
    </w:p>
    <w:p w:rsidR="00035B6E" w:rsidRDefault="00035B6E" w:rsidP="00035B6E">
      <w:pPr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sym w:font="Wingdings" w:char="F0A8"/>
      </w:r>
      <w:r w:rsidRPr="00447DAD">
        <w:rPr>
          <w:rFonts w:ascii="Arial" w:eastAsia="Calibri" w:hAnsi="Arial" w:cs="Arial"/>
          <w:color w:val="000000"/>
          <w:lang w:val="sr-Latn-ME"/>
        </w:rPr>
        <w:t xml:space="preserve"> kao cjeline je </w:t>
      </w:r>
      <w:r w:rsidR="00E41142" w:rsidRPr="00E41142">
        <w:rPr>
          <w:rFonts w:ascii="Arial" w:eastAsia="Calibri" w:hAnsi="Arial" w:cs="Arial"/>
          <w:color w:val="000000"/>
          <w:lang w:val="sr-Latn-ME"/>
        </w:rPr>
        <w:t xml:space="preserve">46.960,00 </w:t>
      </w:r>
      <w:r w:rsidRPr="00447DAD">
        <w:rPr>
          <w:rFonts w:ascii="Arial" w:eastAsia="Calibri" w:hAnsi="Arial" w:cs="Arial"/>
          <w:color w:val="000000"/>
          <w:lang w:val="sr-Latn-ME"/>
        </w:rPr>
        <w:t xml:space="preserve"> €;</w:t>
      </w:r>
    </w:p>
    <w:p w:rsidR="00E41142" w:rsidRDefault="00E41142" w:rsidP="00035B6E">
      <w:pPr>
        <w:jc w:val="both"/>
        <w:rPr>
          <w:rFonts w:ascii="Arial" w:eastAsia="Calibri" w:hAnsi="Arial" w:cs="Arial"/>
          <w:color w:val="000000"/>
          <w:lang w:val="sr-Latn-ME"/>
        </w:rPr>
      </w:pPr>
      <w:r w:rsidRPr="00E41142">
        <w:rPr>
          <w:rFonts w:ascii="Arial" w:eastAsia="Calibri" w:hAnsi="Arial" w:cs="Arial"/>
          <w:color w:val="000000"/>
          <w:lang w:val="sr-Latn-ME"/>
        </w:rPr>
        <w:t>S obzirom da narucilac ne moze predvidjeti potrebne kolicine, ponudjači su dužni dostaviti jedinične cijene po svakoj stavci tehničke specifikacije i zbir jediničnih cijena kao ukupnu cijenu</w:t>
      </w:r>
      <w:r w:rsidR="00127F79">
        <w:rPr>
          <w:rFonts w:ascii="Arial" w:eastAsia="Calibri" w:hAnsi="Arial" w:cs="Arial"/>
          <w:color w:val="000000"/>
          <w:lang w:val="sr-Latn-ME"/>
        </w:rPr>
        <w:t>.</w:t>
      </w:r>
      <w:r w:rsidRPr="00E41142">
        <w:rPr>
          <w:rFonts w:ascii="Arial" w:eastAsia="Calibri" w:hAnsi="Arial" w:cs="Arial"/>
          <w:color w:val="000000"/>
          <w:lang w:val="sr-Latn-ME"/>
        </w:rPr>
        <w:br/>
        <w:t xml:space="preserve">Izvršenje usluga će se vršiti sukcesivno, po potrebi, po jediničnim cijenama, na zahtjev </w:t>
      </w:r>
      <w:r w:rsidR="00127F79">
        <w:rPr>
          <w:rFonts w:ascii="Arial" w:eastAsia="Calibri" w:hAnsi="Arial" w:cs="Arial"/>
          <w:color w:val="000000"/>
          <w:lang w:val="sr-Latn-ME"/>
        </w:rPr>
        <w:t>n</w:t>
      </w:r>
      <w:r w:rsidRPr="00E41142">
        <w:rPr>
          <w:rFonts w:ascii="Arial" w:eastAsia="Calibri" w:hAnsi="Arial" w:cs="Arial"/>
          <w:color w:val="000000"/>
          <w:lang w:val="sr-Latn-ME"/>
        </w:rPr>
        <w:t xml:space="preserve">aručioca do </w:t>
      </w:r>
      <w:r w:rsidR="00127F79" w:rsidRPr="00127F79">
        <w:rPr>
          <w:rFonts w:ascii="Arial" w:eastAsia="Calibri" w:hAnsi="Arial" w:cs="Arial"/>
          <w:color w:val="000000"/>
          <w:lang w:val="sr-Latn-ME"/>
        </w:rPr>
        <w:t>iznosa novčanih sredstava opredjeljenih  za ovaj vid nabavke.</w:t>
      </w:r>
    </w:p>
    <w:p w:rsidR="0050462D" w:rsidRPr="00E41142" w:rsidRDefault="0050462D" w:rsidP="00035B6E">
      <w:pPr>
        <w:jc w:val="both"/>
        <w:rPr>
          <w:rFonts w:ascii="Arial" w:eastAsia="Calibri" w:hAnsi="Arial" w:cs="Arial"/>
          <w:color w:val="000000"/>
          <w:lang w:val="sr-Latn-ME"/>
        </w:rPr>
      </w:pPr>
    </w:p>
    <w:p w:rsidR="00035B6E" w:rsidRPr="00447DAD" w:rsidRDefault="00035B6E" w:rsidP="00035B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b/>
          <w:bCs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lastRenderedPageBreak/>
        <w:t>Obrazloženje razloga zašto predmet nabavke nije podijeljen na partije:</w:t>
      </w:r>
      <w:r w:rsidRPr="00447DAD">
        <w:rPr>
          <w:rFonts w:ascii="Arial" w:hAnsi="Arial" w:cs="Arial"/>
          <w:color w:val="000000"/>
          <w:vertAlign w:val="superscript"/>
          <w:lang w:val="sr-Latn-ME"/>
        </w:rPr>
        <w:footnoteReference w:id="6"/>
      </w:r>
    </w:p>
    <w:p w:rsidR="00035B6E" w:rsidRDefault="00621BF6" w:rsidP="00621BF6">
      <w:pPr>
        <w:spacing w:after="0" w:line="240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621BF6">
        <w:rPr>
          <w:rFonts w:ascii="Arial" w:eastAsia="Times New Roman" w:hAnsi="Arial" w:cs="Arial"/>
          <w:lang w:val="en-US"/>
        </w:rPr>
        <w:t>Predmet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nabavke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predstavlja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jedinstvenu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cjelinu</w:t>
      </w:r>
      <w:proofErr w:type="spellEnd"/>
      <w:r>
        <w:rPr>
          <w:rFonts w:ascii="Arial" w:eastAsia="Times New Roman" w:hAnsi="Arial" w:cs="Arial"/>
          <w:lang w:val="en-US"/>
        </w:rPr>
        <w:t>,</w:t>
      </w:r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zato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nije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podijeljen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po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partijama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. </w:t>
      </w:r>
    </w:p>
    <w:p w:rsidR="00621BF6" w:rsidRPr="00621BF6" w:rsidRDefault="00621BF6" w:rsidP="00621BF6">
      <w:pPr>
        <w:spacing w:after="0" w:line="240" w:lineRule="auto"/>
        <w:jc w:val="both"/>
        <w:rPr>
          <w:rFonts w:ascii="Arial" w:eastAsia="Times New Roman" w:hAnsi="Arial" w:cs="Arial"/>
          <w:lang w:val="en-US"/>
        </w:rPr>
      </w:pPr>
    </w:p>
    <w:p w:rsidR="00035B6E" w:rsidRPr="00447DAD" w:rsidRDefault="00035B6E" w:rsidP="00035B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color w:val="000000"/>
          <w:lang w:val="sr-Latn-ME"/>
        </w:rPr>
      </w:pPr>
      <w:r w:rsidRPr="00447DAD">
        <w:rPr>
          <w:rFonts w:ascii="Arial" w:hAnsi="Arial" w:cs="Arial"/>
          <w:b/>
          <w:color w:val="000000"/>
          <w:lang w:val="sr-Latn-ME"/>
        </w:rPr>
        <w:t>ZAKLJUČIVANJE OKVIRNOG SPORAZUMA</w:t>
      </w:r>
      <w:r w:rsidRPr="00447DAD">
        <w:rPr>
          <w:rFonts w:ascii="Arial" w:hAnsi="Arial" w:cs="Arial"/>
          <w:b/>
          <w:color w:val="000000"/>
          <w:vertAlign w:val="superscript"/>
          <w:lang w:val="sr-Latn-ME"/>
        </w:rPr>
        <w:footnoteReference w:id="7"/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E41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Zaključiće se okvirni sporazum:</w:t>
      </w:r>
    </w:p>
    <w:p w:rsidR="00035B6E" w:rsidRPr="00447DAD" w:rsidRDefault="00035B6E" w:rsidP="00E41142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ne</w:t>
      </w:r>
    </w:p>
    <w:p w:rsidR="00035B6E" w:rsidRPr="00447DAD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b/>
          <w:color w:val="000000"/>
          <w:lang w:val="sr-Latn-ME"/>
        </w:rPr>
        <w:t>PODACI O NARUČIOCIMA KOJI ZAKLJUČUJU ZAJEDNIČKU NABAVKU</w:t>
      </w:r>
    </w:p>
    <w:p w:rsidR="00035B6E" w:rsidRPr="00447DAD" w:rsidRDefault="00EF6B58" w:rsidP="00035B6E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b/>
          <w:color w:val="000000"/>
          <w:lang w:val="sr-Latn-ME"/>
        </w:rPr>
        <w:t>PODACI O NARUČIOCIMA KOJI SU UKLJUČENI U CENTRALIZOVANU NABAVKU</w:t>
      </w:r>
    </w:p>
    <w:p w:rsidR="00EF6B58" w:rsidRPr="00447DAD" w:rsidRDefault="00EF6B58" w:rsidP="00EF6B58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lang w:val="sr-Latn-ME"/>
        </w:rPr>
      </w:pPr>
      <w:r w:rsidRPr="00447DAD">
        <w:rPr>
          <w:rFonts w:ascii="Arial" w:hAnsi="Arial" w:cs="Arial"/>
          <w:b/>
          <w:lang w:val="sr-Latn-ME"/>
        </w:rPr>
        <w:t>NAČIN SPROVOĐENJA ELEKTRONSKE AUKCIJE</w:t>
      </w:r>
    </w:p>
    <w:p w:rsidR="00EF6B58" w:rsidRPr="00447DAD" w:rsidRDefault="00EF6B58" w:rsidP="00EF6B58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lang w:val="sr-Latn-ME"/>
        </w:rPr>
      </w:pPr>
      <w:r w:rsidRPr="00447DAD">
        <w:rPr>
          <w:rFonts w:ascii="Arial" w:hAnsi="Arial" w:cs="Arial"/>
          <w:b/>
          <w:lang w:val="sr-Latn-ME"/>
        </w:rPr>
        <w:t>ELEKTRONSKI KATALOG</w:t>
      </w:r>
      <w:r w:rsidRPr="00447DAD">
        <w:rPr>
          <w:rFonts w:ascii="Arial" w:hAnsi="Arial" w:cs="Arial"/>
          <w:b/>
          <w:color w:val="FF0000"/>
          <w:lang w:val="sr-Latn-ME"/>
        </w:rPr>
        <w:t xml:space="preserve"> </w:t>
      </w:r>
    </w:p>
    <w:p w:rsidR="00EF6B58" w:rsidRPr="00447DAD" w:rsidRDefault="00EF6B58" w:rsidP="00EF6B58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lang w:val="sr-Latn-ME"/>
        </w:rPr>
      </w:pPr>
      <w:r w:rsidRPr="00447DAD">
        <w:rPr>
          <w:rFonts w:ascii="Arial" w:hAnsi="Arial" w:cs="Arial"/>
          <w:b/>
          <w:lang w:val="sr-Latn-ME"/>
        </w:rPr>
        <w:t>PONUDA SA VARIJANTAMA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Mogućnost podnošenja ponude sa varijantama</w:t>
      </w:r>
    </w:p>
    <w:p w:rsidR="00035B6E" w:rsidRPr="00EF6B58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</w:t>
      </w:r>
      <w:r w:rsidRPr="00447DAD">
        <w:rPr>
          <w:rFonts w:ascii="Arial" w:hAnsi="Arial" w:cs="Arial"/>
          <w:lang w:val="sr-Latn-ME"/>
        </w:rPr>
        <w:t>Varijante ponude nijesu dozvoljene i neće biti razmatrane.</w:t>
      </w:r>
    </w:p>
    <w:p w:rsidR="00035B6E" w:rsidRPr="00447DAD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b/>
          <w:bCs/>
          <w:color w:val="FF0000"/>
          <w:lang w:val="sr-Latn-ME"/>
        </w:rPr>
      </w:pPr>
      <w:r w:rsidRPr="00447DAD">
        <w:rPr>
          <w:rFonts w:ascii="Arial" w:hAnsi="Arial" w:cs="Arial"/>
          <w:b/>
          <w:lang w:val="sr-Latn-ME"/>
        </w:rPr>
        <w:t>REZERVISANA NABAVKA</w:t>
      </w:r>
    </w:p>
    <w:p w:rsidR="00035B6E" w:rsidRPr="00EF6B58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Ne</w:t>
      </w:r>
    </w:p>
    <w:p w:rsidR="00035B6E" w:rsidRPr="00EF6B58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ind w:left="284"/>
        <w:jc w:val="both"/>
        <w:outlineLvl w:val="0"/>
        <w:rPr>
          <w:rFonts w:ascii="Arial" w:hAnsi="Arial"/>
          <w:b/>
          <w:szCs w:val="32"/>
          <w:lang w:val="sr-Latn-ME"/>
        </w:rPr>
      </w:pPr>
      <w:bookmarkStart w:id="4" w:name="_Toc62730556"/>
      <w:r w:rsidRPr="00DF11D9">
        <w:rPr>
          <w:rFonts w:ascii="Arial" w:hAnsi="Arial"/>
          <w:b/>
          <w:szCs w:val="32"/>
          <w:lang w:val="sr-Latn-ME"/>
        </w:rPr>
        <w:t>NAČIN UTVRĐIVANJA EKVIVALENTNOSTI</w:t>
      </w:r>
      <w:bookmarkEnd w:id="4"/>
    </w:p>
    <w:p w:rsidR="00035B6E" w:rsidRPr="00EF6B58" w:rsidRDefault="00EF6B58" w:rsidP="00035B6E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ind w:left="284"/>
        <w:outlineLvl w:val="0"/>
        <w:rPr>
          <w:rFonts w:ascii="Arial" w:hAnsi="Arial"/>
          <w:b/>
          <w:szCs w:val="32"/>
          <w:lang w:val="sr-Latn-ME"/>
        </w:rPr>
      </w:pPr>
      <w:bookmarkStart w:id="5" w:name="_Toc62730557"/>
      <w:r w:rsidRPr="00DF11D9">
        <w:rPr>
          <w:rFonts w:ascii="Arial" w:hAnsi="Arial"/>
          <w:b/>
          <w:szCs w:val="32"/>
          <w:lang w:val="sr-Latn-ME"/>
        </w:rPr>
        <w:t>OSNOVI ZA OBAVEZNO ISKLJUČENJE IZ POSTUPKA JAVNE NABAVKE</w:t>
      </w:r>
      <w:bookmarkEnd w:id="5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Privredni subjekat će se isključiti iz postupka javne nabavke, ako: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1) postoji sukob interesa iz člana 41 stav 1 tačka 2 alineja 1 i 2 ili člana 42 Zakona o javnim nabavkama,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2) ne ispunjava obavezne uslove i uslove sposobnosti privrednog subjekta predviđene tenderskom dokumentacijom, </w:t>
      </w:r>
    </w:p>
    <w:p w:rsidR="00035B6E" w:rsidRPr="00BE3D13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3) postoji drugi razlog predviđen ovim zakonom. </w:t>
      </w:r>
    </w:p>
    <w:p w:rsidR="00035B6E" w:rsidRPr="0050462D" w:rsidRDefault="00035B6E" w:rsidP="0050462D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ind w:left="284"/>
        <w:outlineLvl w:val="0"/>
        <w:rPr>
          <w:rFonts w:ascii="Arial" w:hAnsi="Arial"/>
          <w:b/>
          <w:szCs w:val="32"/>
          <w:lang w:val="sr-Latn-ME"/>
        </w:rPr>
      </w:pPr>
      <w:bookmarkStart w:id="6" w:name="_Toc62730558"/>
      <w:r w:rsidRPr="00DF11D9">
        <w:rPr>
          <w:rFonts w:ascii="Arial" w:hAnsi="Arial"/>
          <w:b/>
          <w:szCs w:val="32"/>
          <w:lang w:val="sr-Latn-ME"/>
        </w:rPr>
        <w:lastRenderedPageBreak/>
        <w:t>SREDSTVA FINANSIJSKOG OBEZBJEĐENJA UGOVORA O JAVNOJ NABAVCI</w:t>
      </w:r>
      <w:bookmarkEnd w:id="6"/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Ponuđač čija ponuda bude izabrana kao najpovoljnija je dužan da uz potpisan ugovor o javnoj nabavci dostavi naručiocu:</w:t>
      </w:r>
    </w:p>
    <w:p w:rsidR="00035B6E" w:rsidRPr="004D2320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</w:t>
      </w:r>
      <w:r w:rsidRPr="00447DAD">
        <w:rPr>
          <w:rFonts w:ascii="Arial" w:hAnsi="Arial" w:cs="Arial"/>
          <w:lang w:val="sr-Latn-ME"/>
        </w:rPr>
        <w:t xml:space="preserve">garanciju za dobro izvršenje za slučaj povrede ugovorenih obaveza </w:t>
      </w:r>
      <w:r w:rsidRPr="00447DAD">
        <w:rPr>
          <w:rFonts w:ascii="Arial" w:hAnsi="Arial" w:cs="Arial"/>
          <w:color w:val="000000"/>
          <w:lang w:val="sr-Latn-ME"/>
        </w:rPr>
        <w:t xml:space="preserve">u iznosu od </w:t>
      </w:r>
      <w:r w:rsidR="004D2320">
        <w:rPr>
          <w:rFonts w:ascii="Arial" w:hAnsi="Arial" w:cs="Arial"/>
          <w:color w:val="000000"/>
          <w:lang w:val="sr-Latn-ME"/>
        </w:rPr>
        <w:t xml:space="preserve">10 </w:t>
      </w:r>
      <w:r w:rsidRPr="00447DAD">
        <w:rPr>
          <w:rFonts w:ascii="Arial" w:hAnsi="Arial" w:cs="Arial"/>
          <w:color w:val="000000"/>
          <w:lang w:val="sr-Latn-ME"/>
        </w:rPr>
        <w:t>% od vrijednosti ugovora</w:t>
      </w:r>
      <w:r w:rsidRPr="00447DAD">
        <w:rPr>
          <w:rFonts w:ascii="Arial" w:hAnsi="Arial" w:cs="Arial"/>
          <w:vertAlign w:val="superscript"/>
          <w:lang w:val="sr-Latn-ME"/>
        </w:rPr>
        <w:footnoteReference w:id="8"/>
      </w:r>
      <w:r w:rsidRPr="00447DAD">
        <w:rPr>
          <w:rFonts w:ascii="Arial" w:hAnsi="Arial" w:cs="Arial"/>
          <w:lang w:val="sr-Latn-ME"/>
        </w:rPr>
        <w:t xml:space="preserve"> </w:t>
      </w:r>
    </w:p>
    <w:p w:rsidR="00035B6E" w:rsidRPr="004D2320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ind w:hanging="630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7" w:name="_Toc62730559"/>
      <w:r w:rsidRPr="00DF11D9">
        <w:rPr>
          <w:rFonts w:ascii="Arial" w:hAnsi="Arial"/>
          <w:b/>
          <w:szCs w:val="32"/>
          <w:lang w:val="sr-Latn-ME"/>
        </w:rPr>
        <w:t>METODOLOGIJA VREDNOVANJA PONUDA</w:t>
      </w:r>
      <w:bookmarkEnd w:id="7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Naručilac će u postupku javne nabavki izabrati ekonomski najpovoljniju ponudu, primjenom pristupa isplativosti, po osnovu kriterijuma</w:t>
      </w:r>
      <w:r w:rsidRPr="00447DAD">
        <w:rPr>
          <w:rFonts w:ascii="Arial" w:hAnsi="Arial" w:cs="Arial"/>
          <w:vertAlign w:val="superscript"/>
          <w:lang w:val="sr-Latn-ME"/>
        </w:rPr>
        <w:footnoteReference w:id="9"/>
      </w:r>
      <w:r w:rsidRPr="00447DAD">
        <w:rPr>
          <w:rFonts w:ascii="Arial" w:hAnsi="Arial" w:cs="Arial"/>
          <w:lang w:val="sr-Latn-ME"/>
        </w:rPr>
        <w:t xml:space="preserve">: </w:t>
      </w:r>
    </w:p>
    <w:p w:rsidR="00035B6E" w:rsidRDefault="00035B6E" w:rsidP="00035B6E">
      <w:pPr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</w:t>
      </w:r>
      <w:r w:rsidRPr="00447DAD">
        <w:rPr>
          <w:rFonts w:ascii="Arial" w:hAnsi="Arial" w:cs="Arial"/>
          <w:lang w:val="sr-Latn-ME"/>
        </w:rPr>
        <w:t xml:space="preserve">cijena, </w:t>
      </w:r>
    </w:p>
    <w:p w:rsidR="0050462D" w:rsidRPr="0050462D" w:rsidRDefault="0050462D" w:rsidP="0050462D">
      <w:pPr>
        <w:rPr>
          <w:rFonts w:ascii="Arial" w:hAnsi="Arial" w:cs="Arial"/>
        </w:rPr>
      </w:pPr>
      <w:r w:rsidRPr="0050462D">
        <w:rPr>
          <w:rFonts w:ascii="Arial" w:hAnsi="Arial" w:cs="Arial"/>
          <w:b/>
        </w:rPr>
        <w:t>Kriterijum cijena vrednovaće se na sljedeći način</w:t>
      </w:r>
      <w:r w:rsidRPr="0050462D">
        <w:rPr>
          <w:rFonts w:ascii="Arial" w:hAnsi="Arial" w:cs="Arial"/>
        </w:rPr>
        <w:t>:</w:t>
      </w:r>
    </w:p>
    <w:p w:rsidR="0050462D" w:rsidRPr="0050462D" w:rsidRDefault="0050462D" w:rsidP="0050462D">
      <w:pPr>
        <w:rPr>
          <w:rFonts w:ascii="Arial" w:hAnsi="Arial" w:cs="Arial"/>
          <w:b/>
          <w:bCs/>
          <w:lang w:val="en-US"/>
        </w:rPr>
      </w:pPr>
      <w:r w:rsidRPr="0050462D">
        <w:rPr>
          <w:rFonts w:ascii="Arial" w:hAnsi="Arial" w:cs="Arial"/>
          <w:bCs/>
          <w:lang w:val="pl-PL"/>
        </w:rPr>
        <w:t>Najniže ponuđenoj cijeni (</w:t>
      </w:r>
      <w:r w:rsidRPr="0050462D">
        <w:rPr>
          <w:rFonts w:ascii="Arial" w:hAnsi="Arial" w:cs="Arial"/>
          <w:b/>
          <w:bCs/>
          <w:lang w:val="sr-Latn-CS"/>
        </w:rPr>
        <w:t>C</w:t>
      </w:r>
      <w:r w:rsidRPr="0050462D">
        <w:rPr>
          <w:rFonts w:ascii="Arial" w:hAnsi="Arial" w:cs="Arial"/>
          <w:b/>
          <w:bCs/>
          <w:vertAlign w:val="subscript"/>
          <w:lang w:val="sr-Latn-CS"/>
        </w:rPr>
        <w:t>min</w:t>
      </w:r>
      <w:r w:rsidRPr="0050462D">
        <w:rPr>
          <w:rFonts w:ascii="Arial" w:hAnsi="Arial" w:cs="Arial"/>
          <w:bCs/>
          <w:lang w:val="pl-PL"/>
        </w:rPr>
        <w:t>) dodjeljuje se m</w:t>
      </w:r>
      <w:r w:rsidRPr="0050462D">
        <w:rPr>
          <w:rFonts w:ascii="Arial" w:hAnsi="Arial" w:cs="Arial"/>
          <w:bCs/>
          <w:lang w:val="sr-Cyrl-CS"/>
        </w:rPr>
        <w:t xml:space="preserve">aksimalan broj bodova </w:t>
      </w:r>
      <w:r w:rsidRPr="0050462D">
        <w:rPr>
          <w:rFonts w:ascii="Arial" w:hAnsi="Arial" w:cs="Arial"/>
          <w:b/>
          <w:bCs/>
          <w:lang w:val="en-US"/>
        </w:rPr>
        <w:t>100.</w:t>
      </w:r>
    </w:p>
    <w:p w:rsidR="0050462D" w:rsidRPr="0050462D" w:rsidRDefault="0050462D" w:rsidP="0050462D">
      <w:pPr>
        <w:rPr>
          <w:rFonts w:ascii="Arial" w:hAnsi="Arial" w:cs="Arial"/>
          <w:bCs/>
          <w:lang w:val="sl-SI"/>
        </w:rPr>
      </w:pPr>
      <w:proofErr w:type="spellStart"/>
      <w:r w:rsidRPr="0050462D">
        <w:rPr>
          <w:rFonts w:ascii="Arial" w:hAnsi="Arial" w:cs="Arial"/>
          <w:bCs/>
          <w:lang w:val="en-GB"/>
        </w:rPr>
        <w:t>Vrednovanje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ponuda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po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kriterijumu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cijena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vrši</w:t>
      </w:r>
      <w:proofErr w:type="spellEnd"/>
      <w:r w:rsidRPr="0050462D">
        <w:rPr>
          <w:rFonts w:ascii="Arial" w:hAnsi="Arial" w:cs="Arial"/>
          <w:bCs/>
          <w:lang w:val="en-GB"/>
        </w:rPr>
        <w:t xml:space="preserve"> se u </w:t>
      </w:r>
      <w:proofErr w:type="spellStart"/>
      <w:r w:rsidRPr="0050462D">
        <w:rPr>
          <w:rFonts w:ascii="Arial" w:hAnsi="Arial" w:cs="Arial"/>
          <w:bCs/>
          <w:lang w:val="en-GB"/>
        </w:rPr>
        <w:t>odnosu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na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najniže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ponuđenu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cijenu</w:t>
      </w:r>
      <w:proofErr w:type="spellEnd"/>
      <w:r w:rsidRPr="0050462D">
        <w:rPr>
          <w:rFonts w:ascii="Arial" w:hAnsi="Arial" w:cs="Arial"/>
          <w:bCs/>
          <w:lang w:val="en-GB"/>
        </w:rPr>
        <w:t xml:space="preserve">, </w:t>
      </w:r>
      <w:r w:rsidRPr="0050462D">
        <w:rPr>
          <w:rFonts w:ascii="Arial" w:hAnsi="Arial" w:cs="Arial"/>
          <w:bCs/>
          <w:lang w:val="sr-Cyrl-CS"/>
        </w:rPr>
        <w:t>po formuli</w:t>
      </w:r>
      <w:r w:rsidRPr="0050462D">
        <w:rPr>
          <w:rFonts w:ascii="Arial" w:hAnsi="Arial" w:cs="Arial"/>
          <w:bCs/>
          <w:lang w:val="sl-SI"/>
        </w:rPr>
        <w:t>:</w:t>
      </w:r>
    </w:p>
    <w:p w:rsidR="0050462D" w:rsidRPr="0050462D" w:rsidRDefault="0050462D" w:rsidP="0050462D">
      <w:pPr>
        <w:rPr>
          <w:rFonts w:ascii="Arial" w:hAnsi="Arial" w:cs="Arial"/>
          <w:b/>
          <w:bCs/>
          <w:lang w:val="sr-Latn-CS"/>
        </w:rPr>
      </w:pPr>
      <w:r w:rsidRPr="0050462D">
        <w:rPr>
          <w:rFonts w:ascii="Arial" w:hAnsi="Arial" w:cs="Arial"/>
          <w:b/>
          <w:bCs/>
          <w:lang w:val="sr-Latn-CS"/>
        </w:rPr>
        <w:t xml:space="preserve">          C</w:t>
      </w:r>
      <w:r w:rsidRPr="0050462D">
        <w:rPr>
          <w:rFonts w:ascii="Arial" w:hAnsi="Arial" w:cs="Arial"/>
          <w:b/>
          <w:bCs/>
          <w:lang w:val="sr-Cyrl-CS"/>
        </w:rPr>
        <w:t>=</w:t>
      </w:r>
      <w:r w:rsidRPr="0050462D">
        <w:rPr>
          <w:rFonts w:ascii="Arial" w:hAnsi="Arial" w:cs="Arial"/>
          <w:b/>
          <w:bCs/>
          <w:lang w:val="en-GB"/>
        </w:rPr>
        <w:t xml:space="preserve"> </w:t>
      </w:r>
      <w:r w:rsidRPr="0050462D">
        <w:rPr>
          <w:rFonts w:ascii="Arial" w:hAnsi="Arial" w:cs="Arial"/>
          <w:b/>
          <w:bCs/>
          <w:lang w:val="sr-Cyrl-CS"/>
        </w:rPr>
        <w:t>(</w:t>
      </w:r>
      <w:r w:rsidRPr="0050462D">
        <w:rPr>
          <w:rFonts w:ascii="Arial" w:hAnsi="Arial" w:cs="Arial"/>
          <w:b/>
          <w:bCs/>
          <w:lang w:val="sr-Latn-CS"/>
        </w:rPr>
        <w:t>C</w:t>
      </w:r>
      <w:r w:rsidRPr="0050462D">
        <w:rPr>
          <w:rFonts w:ascii="Arial" w:hAnsi="Arial" w:cs="Arial"/>
          <w:b/>
          <w:bCs/>
          <w:vertAlign w:val="subscript"/>
          <w:lang w:val="sr-Latn-CS"/>
        </w:rPr>
        <w:t>min</w:t>
      </w:r>
      <w:r w:rsidRPr="0050462D">
        <w:rPr>
          <w:rFonts w:ascii="Arial" w:hAnsi="Arial" w:cs="Arial"/>
          <w:b/>
          <w:bCs/>
          <w:lang w:val="sr-Latn-CS"/>
        </w:rPr>
        <w:t>/C</w:t>
      </w:r>
      <w:r w:rsidRPr="0050462D">
        <w:rPr>
          <w:rFonts w:ascii="Arial" w:hAnsi="Arial" w:cs="Arial"/>
          <w:b/>
          <w:bCs/>
          <w:vertAlign w:val="subscript"/>
          <w:lang w:val="sr-Latn-CS"/>
        </w:rPr>
        <w:t>p</w:t>
      </w:r>
      <w:r w:rsidRPr="0050462D">
        <w:rPr>
          <w:rFonts w:ascii="Arial" w:hAnsi="Arial" w:cs="Arial"/>
          <w:b/>
          <w:bCs/>
          <w:lang w:val="sr-Cyrl-CS"/>
        </w:rPr>
        <w:t>)</w:t>
      </w:r>
      <w:r w:rsidRPr="0050462D">
        <w:rPr>
          <w:rFonts w:ascii="Arial" w:hAnsi="Arial" w:cs="Arial"/>
          <w:b/>
          <w:bCs/>
          <w:lang w:val="sr-Latn-CS"/>
        </w:rPr>
        <w:t>x 100</w:t>
      </w:r>
    </w:p>
    <w:p w:rsidR="0050462D" w:rsidRPr="0050462D" w:rsidRDefault="0050462D" w:rsidP="0050462D">
      <w:pPr>
        <w:rPr>
          <w:rFonts w:ascii="Arial" w:hAnsi="Arial" w:cs="Arial"/>
          <w:bCs/>
          <w:u w:val="single"/>
          <w:lang w:val="sr-Latn-CS"/>
        </w:rPr>
      </w:pPr>
      <w:r w:rsidRPr="0050462D">
        <w:rPr>
          <w:rFonts w:ascii="Arial" w:hAnsi="Arial" w:cs="Arial"/>
          <w:bCs/>
          <w:u w:val="single"/>
          <w:lang w:val="sr-Latn-CS"/>
        </w:rPr>
        <w:t>gdje je:</w:t>
      </w:r>
    </w:p>
    <w:p w:rsidR="0050462D" w:rsidRPr="0050462D" w:rsidRDefault="0050462D" w:rsidP="0050462D">
      <w:pPr>
        <w:rPr>
          <w:rFonts w:ascii="Arial" w:hAnsi="Arial" w:cs="Arial"/>
          <w:bCs/>
          <w:lang w:val="sr-Latn-CS"/>
        </w:rPr>
      </w:pPr>
      <w:r w:rsidRPr="0050462D">
        <w:rPr>
          <w:rFonts w:ascii="Arial" w:hAnsi="Arial" w:cs="Arial"/>
          <w:bCs/>
          <w:lang w:val="sr-Latn-CS"/>
        </w:rPr>
        <w:t>C – broj bodova za ponuđenu cijenu,</w:t>
      </w:r>
    </w:p>
    <w:p w:rsidR="0050462D" w:rsidRPr="0050462D" w:rsidRDefault="0050462D" w:rsidP="0050462D">
      <w:pPr>
        <w:rPr>
          <w:rFonts w:ascii="Arial" w:hAnsi="Arial" w:cs="Arial"/>
          <w:bCs/>
          <w:lang w:val="sr-Latn-CS"/>
        </w:rPr>
      </w:pPr>
      <w:r w:rsidRPr="0050462D">
        <w:rPr>
          <w:rFonts w:ascii="Arial" w:hAnsi="Arial" w:cs="Arial"/>
          <w:bCs/>
          <w:lang w:val="sr-Latn-CS"/>
        </w:rPr>
        <w:t xml:space="preserve">         C</w:t>
      </w:r>
      <w:r w:rsidRPr="0050462D">
        <w:rPr>
          <w:rFonts w:ascii="Arial" w:hAnsi="Arial" w:cs="Arial"/>
          <w:bCs/>
          <w:vertAlign w:val="subscript"/>
          <w:lang w:val="sr-Latn-CS"/>
        </w:rPr>
        <w:t>min</w:t>
      </w:r>
      <w:r w:rsidRPr="0050462D">
        <w:rPr>
          <w:rFonts w:ascii="Arial" w:hAnsi="Arial" w:cs="Arial"/>
          <w:bCs/>
          <w:lang w:val="sr-Latn-CS"/>
        </w:rPr>
        <w:t xml:space="preserve"> – najniže ponuđena cijena,</w:t>
      </w:r>
    </w:p>
    <w:p w:rsidR="0050462D" w:rsidRPr="0050462D" w:rsidRDefault="0050462D" w:rsidP="0050462D">
      <w:pPr>
        <w:rPr>
          <w:rFonts w:ascii="Arial" w:hAnsi="Arial" w:cs="Arial"/>
          <w:bCs/>
          <w:lang w:val="sr-Latn-CS"/>
        </w:rPr>
      </w:pPr>
      <w:r w:rsidRPr="0050462D">
        <w:rPr>
          <w:rFonts w:ascii="Arial" w:hAnsi="Arial" w:cs="Arial"/>
          <w:bCs/>
          <w:lang w:val="sr-Latn-CS"/>
        </w:rPr>
        <w:t>C</w:t>
      </w:r>
      <w:r w:rsidRPr="0050462D">
        <w:rPr>
          <w:rFonts w:ascii="Arial" w:hAnsi="Arial" w:cs="Arial"/>
          <w:bCs/>
          <w:vertAlign w:val="subscript"/>
          <w:lang w:val="sr-Latn-CS"/>
        </w:rPr>
        <w:t>p</w:t>
      </w:r>
      <w:r w:rsidRPr="0050462D">
        <w:rPr>
          <w:rFonts w:ascii="Arial" w:hAnsi="Arial" w:cs="Arial"/>
          <w:bCs/>
          <w:lang w:val="sr-Latn-CS"/>
        </w:rPr>
        <w:t xml:space="preserve"> –  ponuđena cijena.</w:t>
      </w:r>
    </w:p>
    <w:p w:rsidR="0050462D" w:rsidRPr="00447DAD" w:rsidRDefault="0050462D" w:rsidP="0050462D">
      <w:pPr>
        <w:rPr>
          <w:rFonts w:ascii="Arial" w:hAnsi="Arial" w:cs="Arial"/>
          <w:lang w:val="sr-Latn-ME"/>
        </w:rPr>
      </w:pPr>
      <w:proofErr w:type="spellStart"/>
      <w:r w:rsidRPr="0050462D">
        <w:rPr>
          <w:rFonts w:ascii="Arial" w:hAnsi="Arial" w:cs="Arial"/>
          <w:lang w:val="en-US"/>
        </w:rPr>
        <w:t>Ako</w:t>
      </w:r>
      <w:proofErr w:type="spellEnd"/>
      <w:r w:rsidRPr="0050462D">
        <w:rPr>
          <w:rFonts w:ascii="Arial" w:hAnsi="Arial" w:cs="Arial"/>
          <w:lang w:val="en-US"/>
        </w:rPr>
        <w:t xml:space="preserve"> je </w:t>
      </w:r>
      <w:proofErr w:type="spellStart"/>
      <w:r w:rsidRPr="0050462D">
        <w:rPr>
          <w:rFonts w:ascii="Arial" w:hAnsi="Arial" w:cs="Arial"/>
          <w:lang w:val="en-US"/>
        </w:rPr>
        <w:t>ponuđena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cijena</w:t>
      </w:r>
      <w:proofErr w:type="spellEnd"/>
      <w:r w:rsidRPr="0050462D">
        <w:rPr>
          <w:rFonts w:ascii="Arial" w:hAnsi="Arial" w:cs="Arial"/>
          <w:lang w:val="en-US"/>
        </w:rPr>
        <w:t xml:space="preserve"> 0,00 EUR-a </w:t>
      </w:r>
      <w:proofErr w:type="spellStart"/>
      <w:r w:rsidRPr="0050462D">
        <w:rPr>
          <w:rFonts w:ascii="Arial" w:hAnsi="Arial" w:cs="Arial"/>
          <w:lang w:val="en-US"/>
        </w:rPr>
        <w:t>prilikom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vrednovanja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te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cijene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po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podkriterijumu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cijena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uzima</w:t>
      </w:r>
      <w:proofErr w:type="spellEnd"/>
      <w:r w:rsidRPr="0050462D">
        <w:rPr>
          <w:rFonts w:ascii="Arial" w:hAnsi="Arial" w:cs="Arial"/>
          <w:lang w:val="en-US"/>
        </w:rPr>
        <w:t xml:space="preserve"> se da je </w:t>
      </w:r>
      <w:proofErr w:type="spellStart"/>
      <w:r w:rsidRPr="0050462D">
        <w:rPr>
          <w:rFonts w:ascii="Arial" w:hAnsi="Arial" w:cs="Arial"/>
          <w:lang w:val="en-US"/>
        </w:rPr>
        <w:t>ponuđena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cijena</w:t>
      </w:r>
      <w:proofErr w:type="spellEnd"/>
      <w:r w:rsidRPr="0050462D">
        <w:rPr>
          <w:rFonts w:ascii="Arial" w:hAnsi="Arial" w:cs="Arial"/>
          <w:lang w:val="en-US"/>
        </w:rPr>
        <w:t xml:space="preserve"> 0,01 EUR</w:t>
      </w:r>
      <w:r w:rsidRPr="0050462D">
        <w:rPr>
          <w:rFonts w:ascii="Arial" w:hAnsi="Arial" w:cs="Arial"/>
          <w:i/>
          <w:lang w:val="en-US"/>
        </w:rPr>
        <w:t>.</w:t>
      </w:r>
    </w:p>
    <w:p w:rsidR="004D2320" w:rsidRPr="004D2320" w:rsidRDefault="004D2320" w:rsidP="004D2320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Kako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se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radi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o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nabavci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društvenih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drugih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posebnih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usluga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cijena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može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biti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jedini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kriterijum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.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</w:p>
    <w:p w:rsidR="00035B6E" w:rsidRPr="004D2320" w:rsidRDefault="00035B6E" w:rsidP="004D2320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8" w:name="_Toc62730560"/>
      <w:r w:rsidRPr="00DF11D9">
        <w:rPr>
          <w:rFonts w:ascii="Arial" w:hAnsi="Arial"/>
          <w:b/>
          <w:szCs w:val="32"/>
          <w:lang w:val="sr-Latn-ME"/>
        </w:rPr>
        <w:t>JEZIK PONUDE</w:t>
      </w:r>
      <w:bookmarkEnd w:id="8"/>
    </w:p>
    <w:p w:rsidR="00035B6E" w:rsidRPr="004D2320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Ponuda se sačinjava na:</w:t>
      </w:r>
    </w:p>
    <w:p w:rsidR="00035B6E" w:rsidRPr="004D2320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crnogorski jezik i drugi jezik koji je u službenoj upotrebi u Crnoj Gori, u skladu sa Ustavom i zakonom</w:t>
      </w:r>
    </w:p>
    <w:p w:rsidR="00035B6E" w:rsidRPr="004D2320" w:rsidRDefault="00035B6E" w:rsidP="004D2320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9" w:name="_Toc62730561"/>
      <w:r w:rsidRPr="00DF11D9">
        <w:rPr>
          <w:rFonts w:ascii="Arial" w:hAnsi="Arial"/>
          <w:b/>
          <w:szCs w:val="32"/>
          <w:lang w:val="sr-Latn-ME"/>
        </w:rPr>
        <w:t>NAČIN, MJESTO I VRIJEME PODNOŠENJA PONUDA I OTVARANJA PONUDA</w:t>
      </w:r>
      <w:bookmarkEnd w:id="9"/>
    </w:p>
    <w:p w:rsidR="00035B6E" w:rsidRPr="00C51DD2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Ponude se podnose preko ESJN-a zaključno sa danom </w:t>
      </w:r>
      <w:r w:rsidR="004D2320">
        <w:rPr>
          <w:rFonts w:ascii="Arial" w:hAnsi="Arial" w:cs="Arial"/>
          <w:color w:val="000000"/>
          <w:lang w:val="sr-Latn-ME"/>
        </w:rPr>
        <w:t xml:space="preserve">30.08.2021. </w:t>
      </w:r>
      <w:r w:rsidRPr="00447DAD">
        <w:rPr>
          <w:rFonts w:ascii="Arial" w:hAnsi="Arial" w:cs="Arial"/>
          <w:color w:val="000000"/>
          <w:lang w:val="sr-Latn-ME"/>
        </w:rPr>
        <w:t xml:space="preserve">godine do </w:t>
      </w:r>
      <w:r w:rsidR="004D2320">
        <w:rPr>
          <w:rFonts w:ascii="Arial" w:hAnsi="Arial" w:cs="Arial"/>
          <w:color w:val="000000"/>
          <w:lang w:val="sr-Latn-ME"/>
        </w:rPr>
        <w:t>10,00</w:t>
      </w:r>
      <w:r w:rsidRPr="00447DAD">
        <w:rPr>
          <w:rFonts w:ascii="Arial" w:hAnsi="Arial" w:cs="Arial"/>
          <w:color w:val="000000"/>
          <w:lang w:val="sr-Latn-ME"/>
        </w:rPr>
        <w:t xml:space="preserve"> sati.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Otvaranje ponuda održaće se dana  </w:t>
      </w:r>
      <w:r w:rsidR="004D2320">
        <w:rPr>
          <w:rFonts w:ascii="Arial" w:hAnsi="Arial" w:cs="Arial"/>
          <w:color w:val="000000"/>
          <w:lang w:val="sr-Latn-ME"/>
        </w:rPr>
        <w:t>30.08.2021.</w:t>
      </w:r>
      <w:r w:rsidRPr="00447DAD">
        <w:rPr>
          <w:rFonts w:ascii="Arial" w:hAnsi="Arial" w:cs="Arial"/>
          <w:color w:val="000000"/>
          <w:lang w:val="sr-Latn-ME"/>
        </w:rPr>
        <w:t xml:space="preserve"> godine u </w:t>
      </w:r>
      <w:r w:rsidR="004D2320">
        <w:rPr>
          <w:rFonts w:ascii="Arial" w:hAnsi="Arial" w:cs="Arial"/>
          <w:color w:val="000000"/>
          <w:lang w:val="sr-Latn-ME"/>
        </w:rPr>
        <w:t xml:space="preserve">10,00 </w:t>
      </w:r>
      <w:r w:rsidRPr="00447DAD">
        <w:rPr>
          <w:rFonts w:ascii="Arial" w:hAnsi="Arial" w:cs="Arial"/>
          <w:color w:val="000000"/>
          <w:lang w:val="sr-Latn-ME"/>
        </w:rPr>
        <w:t xml:space="preserve">sati. 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Dio ponude koje se ne dostavlja preko ESJN-a, a odnosi se na </w:t>
      </w:r>
      <w:r w:rsidR="004D2320">
        <w:rPr>
          <w:rFonts w:ascii="Arial" w:hAnsi="Arial" w:cs="Arial"/>
          <w:color w:val="000000"/>
          <w:lang w:val="sr-Latn-ME"/>
        </w:rPr>
        <w:t>garanciju ponude</w:t>
      </w:r>
      <w:r w:rsidRPr="00447DAD">
        <w:rPr>
          <w:rFonts w:ascii="Arial" w:hAnsi="Arial" w:cs="Arial"/>
          <w:color w:val="000000"/>
          <w:lang w:val="sr-Latn-ME"/>
        </w:rPr>
        <w:t xml:space="preserve"> dostavlja se: </w:t>
      </w:r>
    </w:p>
    <w:p w:rsidR="00035B6E" w:rsidRPr="00447DAD" w:rsidRDefault="00035B6E" w:rsidP="00035B6E">
      <w:pPr>
        <w:numPr>
          <w:ilvl w:val="0"/>
          <w:numId w:val="1"/>
        </w:numPr>
        <w:spacing w:before="96"/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lastRenderedPageBreak/>
        <w:t xml:space="preserve">neposrednom predajom na arhivi naručioca na adresi </w:t>
      </w:r>
      <w:r w:rsidR="004D2320">
        <w:rPr>
          <w:rFonts w:ascii="Arial" w:eastAsia="Calibri" w:hAnsi="Arial" w:cs="Arial"/>
          <w:color w:val="000000"/>
          <w:lang w:val="sr-Latn-ME"/>
        </w:rPr>
        <w:t>Bulevar Šaarla de Gola br. 2 Podgorica.</w:t>
      </w:r>
    </w:p>
    <w:p w:rsidR="00035B6E" w:rsidRPr="00C51DD2" w:rsidRDefault="00035B6E" w:rsidP="00035B6E">
      <w:pPr>
        <w:numPr>
          <w:ilvl w:val="0"/>
          <w:numId w:val="1"/>
        </w:numPr>
        <w:spacing w:before="96"/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 xml:space="preserve">preporučenom pošiljkom sa povratnicom na adresi </w:t>
      </w:r>
      <w:r w:rsidR="004D2320">
        <w:rPr>
          <w:rFonts w:ascii="Arial" w:eastAsia="Calibri" w:hAnsi="Arial" w:cs="Arial"/>
          <w:color w:val="000000"/>
          <w:lang w:val="sr-Latn-ME"/>
        </w:rPr>
        <w:t>Bulevar Šaarla de Gola br. 2 Podgorica.</w:t>
      </w:r>
    </w:p>
    <w:p w:rsidR="00035B6E" w:rsidRPr="00C51DD2" w:rsidRDefault="00035B6E" w:rsidP="00C51DD2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radnim danima od </w:t>
      </w:r>
      <w:r w:rsidR="00C51DD2">
        <w:rPr>
          <w:rFonts w:ascii="Arial" w:hAnsi="Arial" w:cs="Arial"/>
          <w:color w:val="000000"/>
          <w:lang w:val="sr-Latn-ME"/>
        </w:rPr>
        <w:t>0</w:t>
      </w:r>
      <w:r w:rsidR="00127F79">
        <w:rPr>
          <w:rFonts w:ascii="Arial" w:hAnsi="Arial" w:cs="Arial"/>
          <w:color w:val="000000"/>
          <w:lang w:val="sr-Latn-ME"/>
        </w:rPr>
        <w:t>8</w:t>
      </w:r>
      <w:r w:rsidR="00C51DD2">
        <w:rPr>
          <w:rFonts w:ascii="Arial" w:hAnsi="Arial" w:cs="Arial"/>
          <w:color w:val="000000"/>
          <w:lang w:val="sr-Latn-ME"/>
        </w:rPr>
        <w:t>,00</w:t>
      </w:r>
      <w:r w:rsidRPr="00447DAD">
        <w:rPr>
          <w:rFonts w:ascii="Arial" w:hAnsi="Arial" w:cs="Arial"/>
          <w:color w:val="000000"/>
          <w:lang w:val="sr-Latn-ME"/>
        </w:rPr>
        <w:t xml:space="preserve"> do </w:t>
      </w:r>
      <w:r w:rsidR="00C51DD2">
        <w:rPr>
          <w:rFonts w:ascii="Arial" w:hAnsi="Arial" w:cs="Arial"/>
          <w:color w:val="000000"/>
          <w:lang w:val="sr-Latn-ME"/>
        </w:rPr>
        <w:t>12,00</w:t>
      </w:r>
      <w:r w:rsidRPr="00447DAD">
        <w:rPr>
          <w:rFonts w:ascii="Arial" w:hAnsi="Arial" w:cs="Arial"/>
          <w:color w:val="000000"/>
          <w:lang w:val="sr-Latn-ME"/>
        </w:rPr>
        <w:t xml:space="preserve"> sati, zaključno sa danom </w:t>
      </w:r>
      <w:r w:rsidR="00C51DD2">
        <w:rPr>
          <w:rFonts w:ascii="Arial" w:hAnsi="Arial" w:cs="Arial"/>
          <w:color w:val="000000"/>
          <w:lang w:val="sr-Latn-ME"/>
        </w:rPr>
        <w:t xml:space="preserve">30.08.2021. </w:t>
      </w:r>
      <w:r w:rsidRPr="00447DAD">
        <w:rPr>
          <w:rFonts w:ascii="Arial" w:hAnsi="Arial" w:cs="Arial"/>
          <w:color w:val="000000"/>
          <w:lang w:val="sr-Latn-ME"/>
        </w:rPr>
        <w:t xml:space="preserve"> godine do </w:t>
      </w:r>
      <w:r w:rsidR="00C51DD2">
        <w:rPr>
          <w:rFonts w:ascii="Arial" w:hAnsi="Arial" w:cs="Arial"/>
          <w:color w:val="000000"/>
          <w:lang w:val="sr-Latn-ME"/>
        </w:rPr>
        <w:t>10,00</w:t>
      </w:r>
      <w:r w:rsidRPr="00447DAD">
        <w:rPr>
          <w:rFonts w:ascii="Arial" w:hAnsi="Arial" w:cs="Arial"/>
          <w:color w:val="000000"/>
          <w:lang w:val="sr-Latn-ME"/>
        </w:rPr>
        <w:t xml:space="preserve"> sati.</w:t>
      </w:r>
    </w:p>
    <w:p w:rsidR="00035B6E" w:rsidRPr="00C51DD2" w:rsidRDefault="00C51DD2" w:rsidP="00C51DD2">
      <w:pPr>
        <w:jc w:val="both"/>
        <w:rPr>
          <w:rFonts w:ascii="Arial" w:hAnsi="Arial" w:cs="Arial"/>
          <w:color w:val="000000"/>
        </w:rPr>
      </w:pPr>
      <w:r w:rsidRPr="002C4912">
        <w:rPr>
          <w:rFonts w:ascii="Arial" w:hAnsi="Arial" w:cs="Arial"/>
          <w:color w:val="000000"/>
        </w:rPr>
        <w:t>Kako se radi o nabavci društvenih i drugih posebnih usluga rok za dostavljanje ponuda je 15 dana od dana objavljivanja tenderske dokumentacije, a sve u skladu sa odredbama iz člana 153 stav 3 Zakona o javnim nabavkama.</w:t>
      </w:r>
    </w:p>
    <w:p w:rsidR="00035B6E" w:rsidRPr="00C51DD2" w:rsidRDefault="00035B6E" w:rsidP="00C51DD2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10" w:name="_Toc62730562"/>
      <w:r w:rsidRPr="00DF11D9">
        <w:rPr>
          <w:rFonts w:ascii="Arial" w:hAnsi="Arial"/>
          <w:b/>
          <w:szCs w:val="32"/>
          <w:lang w:val="sr-Latn-ME"/>
        </w:rPr>
        <w:t>USLOVI ZA AKTIVIRANJE GARANCIJE PONUDE</w:t>
      </w:r>
      <w:r w:rsidRPr="00DF11D9">
        <w:rPr>
          <w:rFonts w:ascii="Arial" w:hAnsi="Arial"/>
          <w:b/>
          <w:szCs w:val="32"/>
          <w:vertAlign w:val="superscript"/>
          <w:lang w:val="sr-Latn-ME"/>
        </w:rPr>
        <w:footnoteReference w:id="10"/>
      </w:r>
      <w:bookmarkEnd w:id="10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Garancija ponude će se aktivirati ako ponuđač: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1) odustane od ponude u roku važenja ponude;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2) ne dostavi zahtijevane dokaze prije potpisivanja ugovora;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3) odbije da potpiše ugovor o javnoj nabavci ili okvirni sporazum; ili </w:t>
      </w:r>
    </w:p>
    <w:p w:rsidR="00035B6E" w:rsidRPr="00C51DD2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4) u izjavi privrednog subjekta navede netačne činjenice o ispunjenosti uslova iz člana 111 stav 4 Zakona o javnim nabavkama.</w:t>
      </w:r>
    </w:p>
    <w:p w:rsidR="00035B6E" w:rsidRPr="00C51DD2" w:rsidRDefault="00035B6E" w:rsidP="00C51DD2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11" w:name="_Toc62730563"/>
      <w:r w:rsidRPr="00DF11D9">
        <w:rPr>
          <w:rFonts w:ascii="Arial" w:hAnsi="Arial"/>
          <w:b/>
          <w:szCs w:val="32"/>
          <w:lang w:val="sr-Latn-ME"/>
        </w:rPr>
        <w:t>TAJNOST PODATAKA</w:t>
      </w:r>
      <w:bookmarkEnd w:id="11"/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Tenderska dokumentacija sadrži tajne podatke</w:t>
      </w:r>
    </w:p>
    <w:p w:rsidR="00035B6E" w:rsidRPr="00C51DD2" w:rsidRDefault="00035B6E" w:rsidP="00C51DD2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ne</w:t>
      </w:r>
    </w:p>
    <w:p w:rsidR="00035B6E" w:rsidRPr="00C51DD2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12" w:name="_Toc62730564"/>
      <w:r w:rsidRPr="00DF11D9">
        <w:rPr>
          <w:rFonts w:ascii="Arial" w:hAnsi="Arial"/>
          <w:b/>
          <w:szCs w:val="32"/>
          <w:lang w:val="sr-Latn-ME"/>
        </w:rPr>
        <w:t>UPUTSTVO ZA SAČINJAVANJE PONUDE</w:t>
      </w:r>
      <w:bookmarkEnd w:id="12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Ponude se sačinjava u ESJN u skladu sa tenderskom dokumentacijom i važećim Pravilnikom o sadržaju ponude i uputstvu za sačinjavanje i podnošenje ponude.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Ispunjenost uslova za učešće u postupku javne nabavke dokazuje se izjavom privrednog subjekta, koja se sačinjava na obrascu datom u Pravilniku o obrascu izjave privrednog subjekta.</w:t>
      </w:r>
    </w:p>
    <w:p w:rsidR="00035B6E" w:rsidRPr="00C51DD2" w:rsidRDefault="00035B6E" w:rsidP="00035B6E">
      <w:pPr>
        <w:jc w:val="both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Ponuđač je dužan da tačno i nedvosmisleno popuni </w:t>
      </w:r>
      <w:r w:rsidRPr="00447DAD">
        <w:rPr>
          <w:rFonts w:ascii="Arial" w:eastAsia="Calibri" w:hAnsi="Arial" w:cs="Arial"/>
          <w:lang w:val="sr-Latn-ME"/>
        </w:rPr>
        <w:t>Izjavu privrednog subjekta u skladu sa zahtjevima iz tenderske dokumentacije.</w:t>
      </w:r>
    </w:p>
    <w:p w:rsidR="00035B6E" w:rsidRPr="00C51DD2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jc w:val="both"/>
        <w:outlineLvl w:val="0"/>
        <w:rPr>
          <w:rFonts w:ascii="Arial" w:hAnsi="Arial"/>
          <w:b/>
          <w:szCs w:val="32"/>
          <w:lang w:val="sr-Latn-ME"/>
        </w:rPr>
      </w:pPr>
      <w:bookmarkStart w:id="13" w:name="_Toc62730565"/>
      <w:r w:rsidRPr="00DF11D9">
        <w:rPr>
          <w:rFonts w:ascii="Arial" w:hAnsi="Arial"/>
          <w:b/>
          <w:szCs w:val="32"/>
          <w:lang w:val="sr-Latn-ME"/>
        </w:rPr>
        <w:t>NAČIN ZAKLJUČIVANJA I IZMJENE UGOVORA O JAVNOJ NABAVCI</w:t>
      </w:r>
      <w:bookmarkEnd w:id="13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Naručilac zaključuje ugovor o javnoj nabavci u pisanom ili elektronskom obliku sa ponuđačem čija je ponuda izabrana kao najpovoljnija, nakon izvršnosti odluke o izboru najpovoljnije ponude.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Ugovor o javnoj nabavci mora da bude u skladu sa uslovima utvrđenim tenderskom dokumentacijom, izabranom ponudom i odlukom o izboru najpovoljnije ponude, osim u pogledu iskazivanja PDV-a.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lastRenderedPageBreak/>
        <w:t>Ugovor između naručioca i ponuđača čija je ponuda izabrana kao najpovoljnija, pored uslova koji su propisani ovom tenderskom dokumentacijom, će sadržati i sljedeće:</w:t>
      </w:r>
      <w:r w:rsidRPr="00447DAD">
        <w:rPr>
          <w:rFonts w:ascii="Arial" w:hAnsi="Arial" w:cs="Arial"/>
          <w:color w:val="000000"/>
          <w:vertAlign w:val="superscript"/>
          <w:lang w:val="sr-Latn-ME"/>
        </w:rPr>
        <w:footnoteReference w:id="11"/>
      </w:r>
    </w:p>
    <w:p w:rsidR="0084537B" w:rsidRPr="0084537B" w:rsidRDefault="0084537B" w:rsidP="0084537B">
      <w:pPr>
        <w:jc w:val="both"/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</w:rPr>
        <w:t>Naručilac će raskinuti ugovor o javnoj nabavci ako izabrani</w:t>
      </w:r>
      <w:ins w:id="14" w:author="Korisnik" w:date="2021-02-08T20:47:00Z">
        <w:r w:rsidRPr="0084537B">
          <w:rPr>
            <w:rFonts w:ascii="Arial" w:hAnsi="Arial" w:cs="Arial"/>
            <w:color w:val="000000"/>
          </w:rPr>
          <w:t xml:space="preserve"> </w:t>
        </w:r>
      </w:ins>
      <w:r w:rsidRPr="0084537B">
        <w:rPr>
          <w:rFonts w:ascii="Arial" w:hAnsi="Arial" w:cs="Arial"/>
          <w:color w:val="000000"/>
        </w:rPr>
        <w:t>ponu</w:t>
      </w:r>
      <w:r w:rsidRPr="0084537B">
        <w:rPr>
          <w:rFonts w:ascii="Arial" w:hAnsi="Arial" w:cs="Arial"/>
          <w:color w:val="000000"/>
          <w:lang w:val="sr-Latn-ME"/>
        </w:rPr>
        <w:t xml:space="preserve">đač </w:t>
      </w:r>
      <w:r w:rsidRPr="0084537B">
        <w:rPr>
          <w:rFonts w:ascii="Arial" w:hAnsi="Arial" w:cs="Arial"/>
          <w:color w:val="000000"/>
        </w:rPr>
        <w:t>( u daljem tekstu : Izvršilac)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</w:rPr>
        <w:t>ne bude izvršavao svoje obaveze u rokovima i način predviđen Ugovorom;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</w:rPr>
        <w:t>ne izvrši korekciju propusta u realizaciji svojih ugovornih obaveza u roku od 5 (pet) dana od dana prijema zvaničnog upozorenja Naručioca, ili u bilo kom daljem periodu koji je Naručilac nakon toga pisano odobrio;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  <w:lang w:val="sr-Latn-ME"/>
        </w:rPr>
        <w:t xml:space="preserve">nastupe okolnosti koje za posljedicu imaju bitnu izmjenu ugovora (član 150 stav 2 Zakona o javnim nabavkama </w:t>
      </w:r>
      <w:r w:rsidRPr="0084537B">
        <w:rPr>
          <w:rFonts w:ascii="Arial" w:hAnsi="Arial" w:cs="Arial"/>
          <w:color w:val="000000"/>
          <w:lang w:val="en-US"/>
        </w:rPr>
        <w:t>(„</w:t>
      </w:r>
      <w:proofErr w:type="spellStart"/>
      <w:r w:rsidRPr="0084537B">
        <w:rPr>
          <w:rFonts w:ascii="Arial" w:hAnsi="Arial" w:cs="Arial"/>
          <w:color w:val="000000"/>
          <w:lang w:val="en-US"/>
        </w:rPr>
        <w:t>Službeni</w:t>
      </w:r>
      <w:proofErr w:type="spellEnd"/>
      <w:r w:rsidRPr="0084537B">
        <w:rPr>
          <w:rFonts w:ascii="Arial" w:hAnsi="Arial" w:cs="Arial"/>
          <w:color w:val="000000"/>
          <w:lang w:val="en-US"/>
        </w:rPr>
        <w:t xml:space="preserve"> list CG“, br. 074/19))</w:t>
      </w:r>
      <w:r w:rsidRPr="0084537B">
        <w:rPr>
          <w:rFonts w:ascii="Arial" w:hAnsi="Arial" w:cs="Arial"/>
          <w:color w:val="000000"/>
          <w:lang w:val="sr-Latn-ME"/>
        </w:rPr>
        <w:t xml:space="preserve">, koja iziskuje sprovođenje novog postupka javne nabavke; 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  <w:lang w:val="sr-Latn-ME"/>
        </w:rPr>
        <w:t xml:space="preserve">nastupi neki razlog koji predstavlja osnov za obavezno isključenje ponuđača iz postupka nabavke (član 108 Zakona o javnim nabavkama </w:t>
      </w:r>
      <w:r w:rsidRPr="0084537B">
        <w:rPr>
          <w:rFonts w:ascii="Arial" w:hAnsi="Arial" w:cs="Arial"/>
          <w:color w:val="000000"/>
          <w:lang w:val="en-US"/>
        </w:rPr>
        <w:t>(„</w:t>
      </w:r>
      <w:proofErr w:type="spellStart"/>
      <w:r w:rsidRPr="0084537B">
        <w:rPr>
          <w:rFonts w:ascii="Arial" w:hAnsi="Arial" w:cs="Arial"/>
          <w:color w:val="000000"/>
          <w:lang w:val="en-US"/>
        </w:rPr>
        <w:t>Službeni</w:t>
      </w:r>
      <w:proofErr w:type="spellEnd"/>
      <w:r w:rsidRPr="0084537B">
        <w:rPr>
          <w:rFonts w:ascii="Arial" w:hAnsi="Arial" w:cs="Arial"/>
          <w:color w:val="000000"/>
          <w:lang w:val="en-US"/>
        </w:rPr>
        <w:t xml:space="preserve"> list CG“, br. 074/19)</w:t>
      </w:r>
      <w:r w:rsidRPr="0084537B">
        <w:rPr>
          <w:rFonts w:ascii="Arial" w:hAnsi="Arial" w:cs="Arial"/>
          <w:color w:val="000000"/>
          <w:lang w:val="sr-Latn-ME"/>
        </w:rPr>
        <w:t>.</w:t>
      </w:r>
      <w:r w:rsidRPr="0084537B">
        <w:rPr>
          <w:rFonts w:ascii="Arial" w:hAnsi="Arial" w:cs="Arial"/>
          <w:color w:val="000000"/>
        </w:rPr>
        <w:t xml:space="preserve">    </w:t>
      </w:r>
    </w:p>
    <w:p w:rsidR="0084537B" w:rsidRPr="0084537B" w:rsidRDefault="0084537B" w:rsidP="0084537B">
      <w:pPr>
        <w:jc w:val="both"/>
        <w:rPr>
          <w:rFonts w:ascii="Arial" w:hAnsi="Arial" w:cs="Arial"/>
          <w:color w:val="000000"/>
          <w:lang w:val="pl-PL"/>
        </w:rPr>
      </w:pPr>
      <w:r w:rsidRPr="0084537B">
        <w:rPr>
          <w:rFonts w:ascii="Arial" w:hAnsi="Arial" w:cs="Arial"/>
          <w:color w:val="000000"/>
          <w:lang w:val="pl-PL"/>
        </w:rPr>
        <w:t>-  Izvršilac će raskinuti Ugovor ako Naručilac ne plaća u rokovima i na način predviđen Ugovorom.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</w:rPr>
        <w:t xml:space="preserve">Raskid Ugovora o javnoj nabavci se vrši pisanim putem, a otkazni rok iznosi 15 dana u kom je svaka ugovorna strana dužna da izvrši sve svoje preuzete obaveze, kao i obaveze koje nastanu u toku trajanja otkaznog roka, a čije izvršenje dospjeva do isteka otkaznog roka. Izvršenim otkazom Ugovora o javnoj nabavci ne mogu se osporavati ni dovoditi u pitanje prava i obaveze između ugovornih strana koja su nastala do dana prestanka Ugovora. </w:t>
      </w:r>
    </w:p>
    <w:p w:rsidR="0084537B" w:rsidRPr="0084537B" w:rsidRDefault="0084537B" w:rsidP="0084537B">
      <w:pPr>
        <w:jc w:val="both"/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  <w:lang w:val="sr-Latn-ME"/>
        </w:rPr>
        <w:t xml:space="preserve">-  </w:t>
      </w:r>
      <w:r w:rsidRPr="0084537B">
        <w:rPr>
          <w:rFonts w:ascii="Arial" w:hAnsi="Arial" w:cs="Arial"/>
          <w:color w:val="000000"/>
        </w:rPr>
        <w:t xml:space="preserve">Ugovor o javnoj nabavci koji je zaključen uz kršenje antikorupcijskog pravila u skladu sa odredbama člana 38 stav 3 Zakona o javnim nabavkama  </w:t>
      </w:r>
      <w:r w:rsidRPr="0084537B">
        <w:rPr>
          <w:rFonts w:ascii="Arial" w:hAnsi="Arial" w:cs="Arial"/>
          <w:color w:val="000000"/>
          <w:lang w:val="en-US"/>
        </w:rPr>
        <w:t>(„</w:t>
      </w:r>
      <w:proofErr w:type="spellStart"/>
      <w:r w:rsidRPr="0084537B">
        <w:rPr>
          <w:rFonts w:ascii="Arial" w:hAnsi="Arial" w:cs="Arial"/>
          <w:color w:val="000000"/>
          <w:lang w:val="en-US"/>
        </w:rPr>
        <w:t>Službeni</w:t>
      </w:r>
      <w:proofErr w:type="spellEnd"/>
      <w:r w:rsidRPr="0084537B">
        <w:rPr>
          <w:rFonts w:ascii="Arial" w:hAnsi="Arial" w:cs="Arial"/>
          <w:color w:val="000000"/>
          <w:lang w:val="en-US"/>
        </w:rPr>
        <w:t xml:space="preserve"> list CG“, br. 074/19)</w:t>
      </w:r>
      <w:r w:rsidRPr="0084537B">
        <w:rPr>
          <w:rFonts w:ascii="Arial" w:hAnsi="Arial" w:cs="Arial"/>
          <w:color w:val="000000"/>
          <w:lang w:val="sr-Latn-ME"/>
        </w:rPr>
        <w:t>,</w:t>
      </w:r>
      <w:r w:rsidRPr="0084537B">
        <w:rPr>
          <w:rFonts w:ascii="Arial" w:hAnsi="Arial" w:cs="Arial"/>
          <w:color w:val="000000"/>
        </w:rPr>
        <w:t xml:space="preserve"> ništav je.</w:t>
      </w:r>
    </w:p>
    <w:p w:rsidR="0084537B" w:rsidRPr="0084537B" w:rsidRDefault="0084537B" w:rsidP="0084537B">
      <w:pPr>
        <w:numPr>
          <w:ilvl w:val="0"/>
          <w:numId w:val="8"/>
        </w:numPr>
        <w:jc w:val="both"/>
        <w:rPr>
          <w:rFonts w:ascii="Arial" w:hAnsi="Arial" w:cs="Arial"/>
          <w:color w:val="000000"/>
          <w:lang w:val="sl-SI"/>
        </w:rPr>
      </w:pPr>
      <w:r w:rsidRPr="0084537B">
        <w:rPr>
          <w:rFonts w:ascii="Arial" w:hAnsi="Arial" w:cs="Arial"/>
          <w:color w:val="000000"/>
          <w:lang w:val="sr-Latn-ME"/>
        </w:rPr>
        <w:t>Ugovor o javnoj nabavci tokom njegovog trajanja može da se izmijeni bez sprovođenja novog postupka javne nabavke kada je potreba za izmjenom ugovora nastala zbog okolnosti koje Naručilac u vrijeme zaključivanja ugovora nije mogao da predvidi, a izmjenom se ne mijenja priroda ugovora, a povećanje vrijednosti ugovora nije veće od 20% vrijednosti prvobitnog ugovora.</w:t>
      </w:r>
    </w:p>
    <w:p w:rsidR="0084537B" w:rsidRPr="0084537B" w:rsidRDefault="0084537B" w:rsidP="0084537B">
      <w:pPr>
        <w:jc w:val="both"/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  <w:lang w:val="sr-Latn-ME"/>
        </w:rPr>
        <w:t xml:space="preserve">- </w:t>
      </w:r>
      <w:r w:rsidRPr="0084537B">
        <w:rPr>
          <w:rFonts w:ascii="Arial" w:hAnsi="Arial" w:cs="Arial"/>
          <w:color w:val="000000"/>
        </w:rPr>
        <w:t>Za sve što nije definisano Ugovorom o javnoj nabavci primjenjivaće se odredbe Zakona o obligacionim odnosima Crne Gore.</w:t>
      </w:r>
    </w:p>
    <w:p w:rsidR="00035B6E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  <w:lang w:val="sr-Latn-RS"/>
        </w:rPr>
      </w:pPr>
      <w:r w:rsidRPr="0084537B">
        <w:rPr>
          <w:rFonts w:ascii="Arial" w:hAnsi="Arial" w:cs="Arial"/>
          <w:color w:val="000000"/>
          <w:lang w:val="sr-Latn-RS"/>
        </w:rPr>
        <w:t>Sve eventualne sporove proistekle iz Ugovora o javnoj nabavci ugovorne strane nastojaće riješiti sporazumno. U slučaju nemogućnosti takvog rješenja eventualne sporove rješavaće Privredni sud Crne Gore.</w:t>
      </w:r>
    </w:p>
    <w:p w:rsidR="00621BF6" w:rsidRDefault="00621BF6" w:rsidP="00621BF6">
      <w:pPr>
        <w:rPr>
          <w:rFonts w:ascii="Arial" w:hAnsi="Arial" w:cs="Arial"/>
          <w:color w:val="000000"/>
          <w:lang w:val="sr-Latn-RS"/>
        </w:rPr>
      </w:pPr>
    </w:p>
    <w:p w:rsidR="00621BF6" w:rsidRDefault="00621BF6" w:rsidP="00621BF6">
      <w:pPr>
        <w:rPr>
          <w:rFonts w:ascii="Arial" w:hAnsi="Arial" w:cs="Arial"/>
          <w:color w:val="000000"/>
          <w:lang w:val="sr-Latn-RS"/>
        </w:rPr>
      </w:pPr>
    </w:p>
    <w:p w:rsidR="00621BF6" w:rsidRPr="0084537B" w:rsidRDefault="00621BF6" w:rsidP="00621BF6">
      <w:pPr>
        <w:rPr>
          <w:rFonts w:ascii="Arial" w:hAnsi="Arial" w:cs="Arial"/>
          <w:color w:val="000000"/>
          <w:lang w:val="sr-Latn-RS"/>
        </w:rPr>
      </w:pPr>
    </w:p>
    <w:p w:rsidR="00035B6E" w:rsidRPr="00DF11D9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jc w:val="both"/>
        <w:outlineLvl w:val="0"/>
        <w:rPr>
          <w:rFonts w:ascii="Arial" w:hAnsi="Arial"/>
          <w:b/>
          <w:szCs w:val="32"/>
          <w:lang w:val="sr-Latn-ME"/>
        </w:rPr>
      </w:pPr>
      <w:bookmarkStart w:id="15" w:name="_Toc62730566"/>
      <w:r w:rsidRPr="00DF11D9">
        <w:rPr>
          <w:rFonts w:ascii="Arial" w:hAnsi="Arial"/>
          <w:b/>
          <w:szCs w:val="32"/>
          <w:lang w:val="sr-Latn-ME"/>
        </w:rPr>
        <w:lastRenderedPageBreak/>
        <w:t>ZAHTJEV ZA POJAŠNJENJE ILI IZMJENU I DOPUNU TENDERSKE DOKUMENTACIJE</w:t>
      </w:r>
      <w:bookmarkEnd w:id="15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</w:p>
    <w:p w:rsidR="00035B6E" w:rsidRPr="00447DAD" w:rsidRDefault="00035B6E" w:rsidP="00C51DD2">
      <w:pPr>
        <w:autoSpaceDE w:val="0"/>
        <w:autoSpaceDN w:val="0"/>
        <w:adjustRightInd w:val="0"/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Privredni subjekat može da predloži naručiocu da izmijeni i/ili dopuni tendersku dokumentaciju, u roku od osam dana od dana objavljivanja, odnosno dostavljanja tenderske dokumentacije u skladu sa članom 94 st. 4 i 5 Zakona o javnim nabavkama. </w:t>
      </w:r>
    </w:p>
    <w:p w:rsidR="00C51DD2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Privredni subjekat ima pravo da pisanim zahtjevom traži od naručioca pojašnjenje tenderske dokumentacije najkasnije deset dana prije isteka roka određenog za dostavljanje ponuda.</w:t>
      </w:r>
    </w:p>
    <w:p w:rsidR="00035B6E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Zahtjev se podnosi isključivo putem ESJN-a.</w:t>
      </w:r>
    </w:p>
    <w:p w:rsidR="0084537B" w:rsidRPr="00447DAD" w:rsidRDefault="0084537B" w:rsidP="00035B6E">
      <w:pPr>
        <w:jc w:val="both"/>
        <w:rPr>
          <w:rFonts w:ascii="Arial" w:hAnsi="Arial" w:cs="Arial"/>
          <w:color w:val="000000"/>
          <w:lang w:val="sr-Latn-ME"/>
        </w:rPr>
      </w:pPr>
    </w:p>
    <w:p w:rsidR="00035B6E" w:rsidRPr="00C51DD2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jc w:val="both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16" w:name="_Toc416180136"/>
      <w:bookmarkStart w:id="17" w:name="_Toc508349235"/>
      <w:bookmarkStart w:id="18" w:name="_Toc62730567"/>
      <w:r w:rsidRPr="00DF11D9">
        <w:rPr>
          <w:rFonts w:ascii="Arial" w:hAnsi="Arial"/>
          <w:b/>
          <w:szCs w:val="32"/>
          <w:lang w:val="sr-Latn-ME"/>
        </w:rPr>
        <w:t>IZJAVA NARUČIOCA O NEPOSTOJANJU SUKOBA INTERESA</w:t>
      </w:r>
      <w:bookmarkEnd w:id="16"/>
      <w:bookmarkEnd w:id="17"/>
      <w:bookmarkEnd w:id="18"/>
    </w:p>
    <w:p w:rsidR="00035B6E" w:rsidRPr="00447DAD" w:rsidRDefault="00C51DD2" w:rsidP="00035B6E">
      <w:pPr>
        <w:tabs>
          <w:tab w:val="left" w:pos="1701"/>
          <w:tab w:val="left" w:pos="4820"/>
        </w:tabs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u w:val="single"/>
          <w:lang w:val="sr-Latn-ME"/>
        </w:rPr>
        <w:t>Uprava prihoda i carina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Broj: </w:t>
      </w:r>
      <w:r w:rsidR="005A0D6B">
        <w:rPr>
          <w:rFonts w:ascii="Arial" w:hAnsi="Arial" w:cs="Arial"/>
          <w:color w:val="000000"/>
          <w:lang w:val="sr-Latn-ME"/>
        </w:rPr>
        <w:t>03/1-</w:t>
      </w:r>
      <w:r w:rsidR="00BF47A6">
        <w:rPr>
          <w:rFonts w:ascii="Arial" w:hAnsi="Arial" w:cs="Arial"/>
          <w:color w:val="000000"/>
          <w:lang w:val="sr-Latn-ME"/>
        </w:rPr>
        <w:t>16247/2-21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Mjesto i datum: </w:t>
      </w:r>
      <w:r w:rsidR="00C51DD2">
        <w:rPr>
          <w:rFonts w:ascii="Arial" w:hAnsi="Arial" w:cs="Arial"/>
          <w:color w:val="000000"/>
          <w:lang w:val="sr-Latn-ME"/>
        </w:rPr>
        <w:t>Podgorica, 1</w:t>
      </w:r>
      <w:r w:rsidR="00BF47A6">
        <w:rPr>
          <w:rFonts w:ascii="Arial" w:hAnsi="Arial" w:cs="Arial"/>
          <w:color w:val="000000"/>
          <w:lang w:val="sr-Latn-ME"/>
        </w:rPr>
        <w:t>0</w:t>
      </w:r>
      <w:r w:rsidR="00C51DD2">
        <w:rPr>
          <w:rFonts w:ascii="Arial" w:hAnsi="Arial" w:cs="Arial"/>
          <w:color w:val="000000"/>
          <w:lang w:val="sr-Latn-ME"/>
        </w:rPr>
        <w:t>.08.2021. godine</w:t>
      </w:r>
    </w:p>
    <w:p w:rsidR="00035B6E" w:rsidRPr="00447DAD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C51DD2">
      <w:pPr>
        <w:tabs>
          <w:tab w:val="left" w:pos="3290"/>
        </w:tabs>
        <w:ind w:firstLine="708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U skladu sa članom 43 stav 1 Zakona o javnim nabavkama („Službeni list CG”, br.74/19), </w:t>
      </w:r>
    </w:p>
    <w:p w:rsidR="00035B6E" w:rsidRPr="00447DAD" w:rsidRDefault="00035B6E" w:rsidP="00035B6E">
      <w:pPr>
        <w:tabs>
          <w:tab w:val="left" w:pos="3290"/>
        </w:tabs>
        <w:jc w:val="center"/>
        <w:rPr>
          <w:rFonts w:ascii="Arial" w:hAnsi="Arial" w:cs="Arial"/>
          <w:b/>
          <w:bCs/>
          <w:color w:val="000000"/>
          <w:sz w:val="32"/>
          <w:szCs w:val="32"/>
          <w:lang w:val="sr-Latn-ME"/>
        </w:rPr>
      </w:pPr>
      <w:r w:rsidRPr="00447DAD">
        <w:rPr>
          <w:rFonts w:ascii="Arial" w:hAnsi="Arial" w:cs="Arial"/>
          <w:b/>
          <w:bCs/>
          <w:color w:val="000000"/>
          <w:sz w:val="32"/>
          <w:szCs w:val="32"/>
          <w:lang w:val="sr-Latn-ME"/>
        </w:rPr>
        <w:t>Izjavljujem</w:t>
      </w:r>
    </w:p>
    <w:p w:rsidR="00035B6E" w:rsidRPr="00447DAD" w:rsidRDefault="00035B6E" w:rsidP="00035B6E">
      <w:pPr>
        <w:tabs>
          <w:tab w:val="left" w:pos="3290"/>
        </w:tabs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3290"/>
        </w:tabs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da u postupku javne nabavke redni broj </w:t>
      </w:r>
      <w:r w:rsidR="00BF47A6">
        <w:rPr>
          <w:rFonts w:ascii="Arial" w:hAnsi="Arial" w:cs="Arial"/>
          <w:color w:val="000000"/>
          <w:lang w:val="sr-Latn-ME"/>
        </w:rPr>
        <w:t>42</w:t>
      </w:r>
      <w:r w:rsidRPr="00447DAD">
        <w:rPr>
          <w:rFonts w:ascii="Arial" w:hAnsi="Arial" w:cs="Arial"/>
          <w:color w:val="000000"/>
          <w:lang w:val="sr-Latn-ME"/>
        </w:rPr>
        <w:t xml:space="preserve"> iz Plana javne nabavke broj </w:t>
      </w:r>
      <w:r w:rsidR="00BF47A6">
        <w:rPr>
          <w:rFonts w:ascii="Arial" w:hAnsi="Arial" w:cs="Arial"/>
          <w:color w:val="000000"/>
          <w:lang w:val="sr-Latn-ME"/>
        </w:rPr>
        <w:t xml:space="preserve">275 od </w:t>
      </w:r>
      <w:r w:rsidR="00BF47A6" w:rsidRPr="00BF47A6">
        <w:rPr>
          <w:rFonts w:ascii="Arial" w:hAnsi="Arial" w:cs="Arial"/>
          <w:color w:val="000000"/>
          <w:lang w:val="sr-Latn-ME"/>
        </w:rPr>
        <w:t>19.04.2021. godine</w:t>
      </w:r>
      <w:r w:rsidRPr="00447DAD">
        <w:rPr>
          <w:rFonts w:ascii="Arial" w:hAnsi="Arial" w:cs="Arial"/>
          <w:color w:val="000000"/>
          <w:lang w:val="sr-Latn-ME"/>
        </w:rPr>
        <w:t xml:space="preserve"> za nabavku </w:t>
      </w:r>
      <w:r w:rsidR="00BF47A6">
        <w:rPr>
          <w:rFonts w:ascii="Arial" w:hAnsi="Arial" w:cs="Arial"/>
          <w:color w:val="000000"/>
          <w:lang w:val="sr-Latn-ME"/>
        </w:rPr>
        <w:t xml:space="preserve">poštanskih usluga </w:t>
      </w:r>
      <w:r w:rsidRPr="00447DAD">
        <w:rPr>
          <w:rFonts w:ascii="Arial" w:hAnsi="Arial" w:cs="Arial"/>
          <w:color w:val="000000"/>
          <w:lang w:val="sr-Latn-ME"/>
        </w:rPr>
        <w:t>nijesam u sukobu interesa u smislu člana 41 stav 1 tačka 1 Zakona o javnim nabavkama i da ne postoji ekonomski i drugi lični interes koji može uticati na moju nepristrasnost i nezavisnost u ovom postupku javne nabavke.</w:t>
      </w:r>
    </w:p>
    <w:p w:rsidR="00035B6E" w:rsidRPr="00447DAD" w:rsidRDefault="00035B6E" w:rsidP="00035B6E">
      <w:pPr>
        <w:tabs>
          <w:tab w:val="left" w:pos="3290"/>
        </w:tabs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3290"/>
        </w:tabs>
        <w:ind w:firstLine="1134"/>
        <w:jc w:val="right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Ovlašćeno lice naručioca </w:t>
      </w:r>
      <w:r w:rsidR="00C51DD2">
        <w:rPr>
          <w:rFonts w:ascii="Arial" w:hAnsi="Arial" w:cs="Arial"/>
          <w:color w:val="000000"/>
          <w:lang w:val="sr-Latn-ME"/>
        </w:rPr>
        <w:t>Aleksandar Damjanović</w:t>
      </w:r>
    </w:p>
    <w:p w:rsidR="00035B6E" w:rsidRPr="00447DAD" w:rsidRDefault="00035B6E" w:rsidP="00035B6E">
      <w:pPr>
        <w:tabs>
          <w:tab w:val="left" w:pos="3290"/>
        </w:tabs>
        <w:ind w:left="5664" w:firstLine="708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 xml:space="preserve">                  s.r.</w:t>
      </w:r>
    </w:p>
    <w:p w:rsidR="00035B6E" w:rsidRPr="00447DAD" w:rsidRDefault="00035B6E" w:rsidP="00035B6E">
      <w:pPr>
        <w:tabs>
          <w:tab w:val="left" w:pos="3290"/>
        </w:tabs>
        <w:ind w:firstLine="1134"/>
        <w:jc w:val="right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Službenik za javne nabavke </w:t>
      </w:r>
      <w:r w:rsidR="00C51DD2">
        <w:rPr>
          <w:rFonts w:ascii="Arial" w:hAnsi="Arial" w:cs="Arial"/>
          <w:color w:val="000000"/>
          <w:lang w:val="sr-Latn-ME"/>
        </w:rPr>
        <w:t>Rajko Nikolić</w:t>
      </w:r>
      <w:r w:rsidRPr="00447DAD">
        <w:rPr>
          <w:rFonts w:ascii="Arial" w:hAnsi="Arial" w:cs="Arial"/>
          <w:i/>
          <w:iCs/>
          <w:color w:val="000000"/>
          <w:lang w:val="sr-Latn-ME"/>
        </w:rPr>
        <w:t xml:space="preserve"> </w:t>
      </w:r>
    </w:p>
    <w:p w:rsidR="00035B6E" w:rsidRPr="00447DAD" w:rsidRDefault="00035B6E" w:rsidP="00035B6E">
      <w:pPr>
        <w:tabs>
          <w:tab w:val="left" w:pos="3290"/>
        </w:tabs>
        <w:ind w:left="5664" w:firstLine="708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 xml:space="preserve"> s.r.</w:t>
      </w:r>
    </w:p>
    <w:p w:rsidR="00035B6E" w:rsidRPr="00447DAD" w:rsidRDefault="00035B6E" w:rsidP="00035B6E">
      <w:pPr>
        <w:tabs>
          <w:tab w:val="left" w:pos="3290"/>
        </w:tabs>
        <w:ind w:firstLine="1134"/>
        <w:jc w:val="right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Lice koje je učestvovalo u planiranju javne nabavke</w:t>
      </w:r>
      <w:r w:rsidR="00C51DD2">
        <w:rPr>
          <w:rFonts w:ascii="Arial" w:hAnsi="Arial" w:cs="Arial"/>
          <w:color w:val="000000"/>
          <w:lang w:val="sr-Latn-ME"/>
        </w:rPr>
        <w:t xml:space="preserve"> Mirjana Bošković</w:t>
      </w:r>
    </w:p>
    <w:p w:rsidR="00035B6E" w:rsidRPr="00447DAD" w:rsidRDefault="00035B6E" w:rsidP="00035B6E">
      <w:pPr>
        <w:ind w:left="6372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>s.r.</w:t>
      </w:r>
    </w:p>
    <w:p w:rsidR="00035B6E" w:rsidRPr="00447DAD" w:rsidRDefault="00035B6E" w:rsidP="00035B6E">
      <w:pPr>
        <w:tabs>
          <w:tab w:val="left" w:pos="3290"/>
        </w:tabs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iCs/>
          <w:color w:val="000000"/>
          <w:lang w:val="sr-Latn-ME"/>
        </w:rPr>
        <w:t xml:space="preserve">                 Član komisije </w:t>
      </w:r>
      <w:r w:rsidRPr="00447DAD">
        <w:rPr>
          <w:rFonts w:ascii="Arial" w:hAnsi="Arial" w:cs="Arial"/>
          <w:lang w:val="sr-Latn-ME"/>
        </w:rPr>
        <w:t>za sprovođenje postupka javne nabavk</w:t>
      </w:r>
      <w:r w:rsidRPr="00447DAD">
        <w:rPr>
          <w:rFonts w:ascii="Arial" w:hAnsi="Arial" w:cs="Arial"/>
          <w:iCs/>
          <w:color w:val="000000"/>
          <w:lang w:val="sr-Latn-ME"/>
        </w:rPr>
        <w:t>e</w:t>
      </w:r>
      <w:r w:rsidR="00C51DD2">
        <w:rPr>
          <w:rFonts w:ascii="Arial" w:hAnsi="Arial" w:cs="Arial"/>
          <w:iCs/>
          <w:color w:val="000000"/>
          <w:lang w:val="sr-Latn-ME"/>
        </w:rPr>
        <w:t xml:space="preserve"> </w:t>
      </w:r>
      <w:r w:rsidR="00C51DD2">
        <w:rPr>
          <w:rFonts w:ascii="Arial" w:hAnsi="Arial" w:cs="Arial"/>
          <w:color w:val="000000"/>
          <w:lang w:val="sr-Latn-ME"/>
        </w:rPr>
        <w:t>Rajko Nikolić</w:t>
      </w:r>
    </w:p>
    <w:p w:rsidR="00035B6E" w:rsidRPr="00447DAD" w:rsidRDefault="00035B6E" w:rsidP="00035B6E">
      <w:pPr>
        <w:ind w:left="6372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>s.r.</w:t>
      </w:r>
    </w:p>
    <w:p w:rsidR="00035B6E" w:rsidRPr="00447DAD" w:rsidRDefault="00035B6E" w:rsidP="00035B6E">
      <w:pPr>
        <w:tabs>
          <w:tab w:val="left" w:pos="3290"/>
        </w:tabs>
        <w:ind w:firstLine="1134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iCs/>
          <w:color w:val="000000"/>
          <w:lang w:val="sr-Latn-ME"/>
        </w:rPr>
        <w:t xml:space="preserve">Član komisije </w:t>
      </w:r>
      <w:r w:rsidRPr="00447DAD">
        <w:rPr>
          <w:rFonts w:ascii="Arial" w:hAnsi="Arial" w:cs="Arial"/>
          <w:lang w:val="sr-Latn-ME"/>
        </w:rPr>
        <w:t>za sprovođenje postupka javne nabavk</w:t>
      </w:r>
      <w:r w:rsidRPr="00447DAD">
        <w:rPr>
          <w:rFonts w:ascii="Arial" w:hAnsi="Arial" w:cs="Arial"/>
          <w:iCs/>
          <w:color w:val="000000"/>
          <w:lang w:val="sr-Latn-ME"/>
        </w:rPr>
        <w:t>e</w:t>
      </w:r>
      <w:r w:rsidR="00C51DD2">
        <w:rPr>
          <w:rFonts w:ascii="Arial" w:hAnsi="Arial" w:cs="Arial"/>
          <w:iCs/>
          <w:color w:val="000000"/>
          <w:lang w:val="sr-Latn-ME"/>
        </w:rPr>
        <w:t xml:space="preserve"> </w:t>
      </w:r>
      <w:r w:rsidR="00C51DD2">
        <w:rPr>
          <w:rFonts w:ascii="Arial" w:hAnsi="Arial" w:cs="Arial"/>
          <w:color w:val="000000"/>
          <w:lang w:val="sr-Latn-ME"/>
        </w:rPr>
        <w:t>Ana Maraš</w:t>
      </w:r>
    </w:p>
    <w:p w:rsidR="00035B6E" w:rsidRPr="00447DAD" w:rsidRDefault="00035B6E" w:rsidP="00035B6E">
      <w:pPr>
        <w:ind w:left="6372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lastRenderedPageBreak/>
        <w:t>s.r.</w:t>
      </w:r>
    </w:p>
    <w:p w:rsidR="00035B6E" w:rsidRPr="00447DAD" w:rsidRDefault="00035B6E" w:rsidP="00035B6E">
      <w:pPr>
        <w:tabs>
          <w:tab w:val="left" w:pos="3290"/>
        </w:tabs>
        <w:ind w:firstLine="1134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iCs/>
          <w:color w:val="000000"/>
          <w:lang w:val="sr-Latn-ME"/>
        </w:rPr>
        <w:t xml:space="preserve">Član komisije </w:t>
      </w:r>
      <w:r w:rsidRPr="00447DAD">
        <w:rPr>
          <w:rFonts w:ascii="Arial" w:hAnsi="Arial" w:cs="Arial"/>
          <w:lang w:val="sr-Latn-ME"/>
        </w:rPr>
        <w:t>za sprovođenje postupka javne nabavk</w:t>
      </w:r>
      <w:r w:rsidRPr="00447DAD">
        <w:rPr>
          <w:rFonts w:ascii="Arial" w:hAnsi="Arial" w:cs="Arial"/>
          <w:iCs/>
          <w:color w:val="000000"/>
          <w:lang w:val="sr-Latn-ME"/>
        </w:rPr>
        <w:t>e</w:t>
      </w:r>
      <w:r w:rsidR="00C51DD2">
        <w:rPr>
          <w:rFonts w:ascii="Arial" w:hAnsi="Arial" w:cs="Arial"/>
          <w:iCs/>
          <w:color w:val="000000"/>
          <w:lang w:val="sr-Latn-ME"/>
        </w:rPr>
        <w:t xml:space="preserve"> </w:t>
      </w:r>
      <w:r w:rsidR="00C51DD2">
        <w:rPr>
          <w:rFonts w:ascii="Arial" w:hAnsi="Arial" w:cs="Arial"/>
          <w:color w:val="000000"/>
          <w:lang w:val="sr-Latn-ME"/>
        </w:rPr>
        <w:t>Vesna Zujić</w:t>
      </w:r>
    </w:p>
    <w:p w:rsidR="00035B6E" w:rsidRPr="00447DAD" w:rsidRDefault="00035B6E" w:rsidP="00035B6E">
      <w:pPr>
        <w:ind w:left="6372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>s.r.</w:t>
      </w:r>
    </w:p>
    <w:p w:rsidR="00035B6E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  <w:r w:rsidRPr="00447DAD">
        <w:rPr>
          <w:rFonts w:ascii="Arial" w:hAnsi="Arial" w:cs="Arial"/>
          <w:b/>
          <w:bCs/>
          <w:color w:val="000000"/>
          <w:lang w:val="sr-Latn-ME"/>
        </w:rPr>
        <w:t>....</w:t>
      </w:r>
    </w:p>
    <w:p w:rsidR="00035B6E" w:rsidRPr="00447DAD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iCs/>
          <w:sz w:val="28"/>
          <w:szCs w:val="32"/>
          <w:lang w:val="sr-Latn-ME"/>
        </w:rPr>
      </w:pPr>
      <w:bookmarkStart w:id="19" w:name="_Toc62730568"/>
      <w:r w:rsidRPr="00447DAD">
        <w:rPr>
          <w:rFonts w:ascii="Arial" w:hAnsi="Arial"/>
          <w:b/>
          <w:sz w:val="28"/>
          <w:szCs w:val="32"/>
          <w:lang w:val="sr-Latn-ME"/>
        </w:rPr>
        <w:t>UPUTSTVO O PRAVNOM SREDSTVU</w:t>
      </w:r>
      <w:bookmarkEnd w:id="19"/>
    </w:p>
    <w:p w:rsidR="00035B6E" w:rsidRPr="00447DAD" w:rsidRDefault="00035B6E" w:rsidP="00035B6E">
      <w:pPr>
        <w:tabs>
          <w:tab w:val="left" w:pos="5760"/>
        </w:tabs>
        <w:jc w:val="center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Privredni subjekat može da izjavi žalbu protiv ove tenderske dokumentacije Komisiji za zaštitu prava najkasnije deset dana prije dana koji je određen za otvaranje ponuda. </w:t>
      </w:r>
    </w:p>
    <w:p w:rsidR="00035B6E" w:rsidRPr="00447DAD" w:rsidRDefault="00035B6E" w:rsidP="00035B6E">
      <w:pPr>
        <w:tabs>
          <w:tab w:val="left" w:pos="5760"/>
        </w:tabs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Žalba se izjavljuje preko naručioca neposredno putem ESJN-a. Žalba koja nije podnesena na naprijed predviđeni način biće odbijena kao nedozvoljena.</w:t>
      </w:r>
    </w:p>
    <w:p w:rsidR="00035B6E" w:rsidRPr="00447DAD" w:rsidRDefault="00035B6E" w:rsidP="00035B6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highlight w:val="yellow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Podnosilac žalbe je dužan da uz žalbu priloži dokaz o uplati naknade za vođenje postupka u iznosu od 1% od procijenjene vrijednosti javne nabavke, a najviše 20.000,00 eura, na žiro račun Komisije za zaštitu prava broj 530-20240-15 kod NLB Montenegro banke A.D.</w:t>
      </w:r>
    </w:p>
    <w:p w:rsidR="00035B6E" w:rsidRPr="00447DAD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Ukoliko je predmet nabavke podijeljen po partijama, a žalba se odnosi samo na određenu/e partiju/e, naknada se plaća u iznosu 1% od procijenjene vrijednosti javne nabavke te/tih partije/a.</w:t>
      </w:r>
    </w:p>
    <w:p w:rsidR="00035B6E" w:rsidRPr="00447DAD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Instrukcije za plaćanje naknade za vođenje postupka od strane žalilaca iz inostranstva nalaze se na internet stranici Komisije za zaštitu prava nabavki </w:t>
      </w:r>
      <w:hyperlink r:id="rId7" w:history="1">
        <w:r w:rsidRPr="007B4B6C">
          <w:rPr>
            <w:rStyle w:val="Hyperlink"/>
            <w:rFonts w:ascii="Arial" w:hAnsi="Arial" w:cs="Arial"/>
            <w:lang w:val="sr-Latn-ME"/>
          </w:rPr>
          <w:t>http://www.kontrola-nabavki.me/</w:t>
        </w:r>
      </w:hyperlink>
      <w:r w:rsidRPr="00447DAD">
        <w:rPr>
          <w:rFonts w:ascii="Arial" w:hAnsi="Arial" w:cs="Arial"/>
          <w:color w:val="000000"/>
          <w:lang w:val="sr-Latn-ME"/>
        </w:rPr>
        <w:t>.“.</w:t>
      </w: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C51DD2">
      <w:pPr>
        <w:tabs>
          <w:tab w:val="left" w:pos="5760"/>
        </w:tabs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Pr="00601FCE" w:rsidRDefault="00035B6E" w:rsidP="0084537B">
      <w:pPr>
        <w:rPr>
          <w:rFonts w:ascii="Arial" w:hAnsi="Arial" w:cs="Arial"/>
          <w:b/>
        </w:rPr>
      </w:pPr>
    </w:p>
    <w:sectPr w:rsidR="00035B6E" w:rsidRPr="00601F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09F" w:rsidRDefault="00D5609F" w:rsidP="00035B6E">
      <w:pPr>
        <w:spacing w:after="0" w:line="240" w:lineRule="auto"/>
      </w:pPr>
      <w:r>
        <w:separator/>
      </w:r>
    </w:p>
  </w:endnote>
  <w:endnote w:type="continuationSeparator" w:id="0">
    <w:p w:rsidR="00D5609F" w:rsidRDefault="00D5609F" w:rsidP="00035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62D" w:rsidRDefault="0050462D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C82E08">
      <w:rPr>
        <w:caps/>
        <w:noProof/>
        <w:color w:val="5B9BD5" w:themeColor="accent1"/>
      </w:rPr>
      <w:t>4</w:t>
    </w:r>
    <w:r>
      <w:rPr>
        <w:caps/>
        <w:noProof/>
        <w:color w:val="5B9BD5" w:themeColor="accent1"/>
      </w:rPr>
      <w:fldChar w:fldCharType="end"/>
    </w:r>
  </w:p>
  <w:p w:rsidR="0050462D" w:rsidRDefault="00504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09F" w:rsidRDefault="00D5609F" w:rsidP="00035B6E">
      <w:pPr>
        <w:spacing w:after="0" w:line="240" w:lineRule="auto"/>
      </w:pPr>
      <w:r>
        <w:separator/>
      </w:r>
    </w:p>
  </w:footnote>
  <w:footnote w:type="continuationSeparator" w:id="0">
    <w:p w:rsidR="00D5609F" w:rsidRDefault="00D5609F" w:rsidP="00035B6E">
      <w:pPr>
        <w:spacing w:after="0" w:line="240" w:lineRule="auto"/>
      </w:pPr>
      <w:r>
        <w:continuationSeparator/>
      </w:r>
    </w:p>
  </w:footnote>
  <w:footnote w:id="1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Podatke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iz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tačke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1. </w:t>
      </w:r>
      <w:r w:rsidRPr="007F2BA0">
        <w:rPr>
          <w:rFonts w:ascii="Arial" w:hAnsi="Arial" w:cs="Arial"/>
          <w:sz w:val="14"/>
          <w:szCs w:val="16"/>
          <w:lang w:val="sr-Latn-ME"/>
        </w:rPr>
        <w:t>Poziv za nadmetanje naručilac neposredno UNOSI na ESJN elektronskim putem;</w:t>
      </w:r>
    </w:p>
  </w:footnote>
  <w:footnote w:id="2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U slučaju podjele predmeta nabavke po partijama i zaključivanja okvirnog sporazuma, podaci o procijenjenoj vrijednosti dati su i u dodatnim infomacijama;</w:t>
      </w:r>
    </w:p>
  </w:footnote>
  <w:footnote w:id="3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Podatke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iz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tačke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2. </w:t>
      </w:r>
      <w:r w:rsidRPr="007F2BA0">
        <w:rPr>
          <w:rFonts w:ascii="Arial" w:hAnsi="Arial" w:cs="Arial"/>
          <w:sz w:val="14"/>
          <w:szCs w:val="16"/>
          <w:lang w:val="sr-Latn-ME"/>
        </w:rPr>
        <w:t>Tehnička specifikacija predmeta javne nabavke naručilac neposredno UNOSI na ESJN elektronskim putem;</w:t>
      </w:r>
    </w:p>
  </w:footnote>
  <w:footnote w:id="4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Djelove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tenderske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dokumentacije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iz tačke 3. - 16. naručilac sačinjava u formi word/PDF dokumenta i objavljuje unošenjem (attachment) dokumenta na ESJN;</w:t>
      </w:r>
    </w:p>
  </w:footnote>
  <w:footnote w:id="5">
    <w:p w:rsidR="00035B6E" w:rsidRPr="00367536" w:rsidRDefault="00035B6E" w:rsidP="00035B6E">
      <w:pPr>
        <w:pStyle w:val="FootnoteText"/>
        <w:jc w:val="both"/>
        <w:rPr>
          <w:rFonts w:ascii="Arial" w:hAnsi="Arial" w:cs="Arial"/>
          <w:sz w:val="16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 xml:space="preserve">Procijenjena vrijednost se iskazuje bez PDV-a </w:t>
      </w:r>
      <w:proofErr w:type="spellStart"/>
      <w:r w:rsidRPr="007F2BA0">
        <w:rPr>
          <w:rFonts w:ascii="Arial" w:hAnsi="Arial" w:cs="Arial"/>
          <w:sz w:val="14"/>
          <w:szCs w:val="16"/>
        </w:rPr>
        <w:t>uključujući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sve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troškove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, </w:t>
      </w:r>
      <w:proofErr w:type="spellStart"/>
      <w:r w:rsidRPr="007F2BA0">
        <w:rPr>
          <w:rFonts w:ascii="Arial" w:hAnsi="Arial" w:cs="Arial"/>
          <w:sz w:val="14"/>
          <w:szCs w:val="16"/>
        </w:rPr>
        <w:t>nagrade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moguća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obnavljanja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ugovora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na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osnovu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okvirnog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sporazuma</w:t>
      </w:r>
      <w:proofErr w:type="spellEnd"/>
      <w:r w:rsidRPr="007F2BA0">
        <w:rPr>
          <w:rFonts w:ascii="Arial" w:hAnsi="Arial" w:cs="Arial"/>
          <w:sz w:val="14"/>
          <w:szCs w:val="16"/>
        </w:rPr>
        <w:t>.</w:t>
      </w:r>
    </w:p>
  </w:footnote>
  <w:footnote w:id="6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Ukoliko je predmet nabavke podijenjen na partije ovaj dio brisati</w:t>
      </w:r>
    </w:p>
  </w:footnote>
  <w:footnote w:id="7">
    <w:p w:rsidR="00035B6E" w:rsidRPr="0083641C" w:rsidRDefault="00035B6E" w:rsidP="00035B6E">
      <w:pPr>
        <w:pStyle w:val="FootnoteText"/>
        <w:jc w:val="both"/>
        <w:rPr>
          <w:rFonts w:ascii="Arial" w:hAnsi="Arial" w:cs="Arial"/>
          <w:sz w:val="16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Ukoliko se ne predvidja zaključivanje okvirnog sporazuma cijelu sekciju brisati iz tenderske dokumentacije</w:t>
      </w:r>
    </w:p>
  </w:footnote>
  <w:footnote w:id="8">
    <w:p w:rsidR="00035B6E" w:rsidRPr="00244A34" w:rsidRDefault="00035B6E" w:rsidP="00035B6E">
      <w:pPr>
        <w:pStyle w:val="FootnoteText"/>
        <w:contextualSpacing/>
        <w:rPr>
          <w:rFonts w:ascii="Arial" w:hAnsi="Arial" w:cs="Arial"/>
          <w:sz w:val="16"/>
          <w:szCs w:val="16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Garancija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se </w:t>
      </w:r>
      <w:proofErr w:type="spellStart"/>
      <w:r w:rsidRPr="007F2BA0">
        <w:rPr>
          <w:rFonts w:ascii="Arial" w:hAnsi="Arial" w:cs="Arial"/>
          <w:sz w:val="14"/>
          <w:szCs w:val="16"/>
        </w:rPr>
        <w:t>određuje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u </w:t>
      </w:r>
      <w:proofErr w:type="spellStart"/>
      <w:r w:rsidRPr="007F2BA0">
        <w:rPr>
          <w:rFonts w:ascii="Arial" w:hAnsi="Arial" w:cs="Arial"/>
          <w:sz w:val="14"/>
          <w:szCs w:val="16"/>
        </w:rPr>
        <w:t>iznosu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koji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ne </w:t>
      </w:r>
      <w:proofErr w:type="spellStart"/>
      <w:r w:rsidRPr="007F2BA0">
        <w:rPr>
          <w:rFonts w:ascii="Arial" w:hAnsi="Arial" w:cs="Arial"/>
          <w:sz w:val="14"/>
          <w:szCs w:val="16"/>
        </w:rPr>
        <w:t>može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da </w:t>
      </w:r>
      <w:proofErr w:type="spellStart"/>
      <w:r w:rsidRPr="007F2BA0">
        <w:rPr>
          <w:rFonts w:ascii="Arial" w:hAnsi="Arial" w:cs="Arial"/>
          <w:sz w:val="14"/>
          <w:szCs w:val="16"/>
        </w:rPr>
        <w:t>bude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veći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od 10% </w:t>
      </w:r>
      <w:proofErr w:type="spellStart"/>
      <w:r w:rsidRPr="007F2BA0">
        <w:rPr>
          <w:rFonts w:ascii="Arial" w:hAnsi="Arial" w:cs="Arial"/>
          <w:sz w:val="14"/>
          <w:szCs w:val="16"/>
        </w:rPr>
        <w:t>vrijednosti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ugovora</w:t>
      </w:r>
      <w:proofErr w:type="spellEnd"/>
      <w:r w:rsidRPr="007F2BA0">
        <w:rPr>
          <w:rFonts w:ascii="Arial" w:hAnsi="Arial" w:cs="Arial"/>
          <w:sz w:val="14"/>
          <w:szCs w:val="16"/>
        </w:rPr>
        <w:t>.</w:t>
      </w:r>
    </w:p>
  </w:footnote>
  <w:footnote w:id="9">
    <w:p w:rsidR="00035B6E" w:rsidRPr="007F2BA0" w:rsidRDefault="00035B6E" w:rsidP="00035B6E">
      <w:pPr>
        <w:pStyle w:val="FootnoteText"/>
        <w:contextualSpacing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Naručilac određuje jedan kriterijum za izbor najpovoljnije ponude, a ostale ponuđene opcije briše</w:t>
      </w:r>
    </w:p>
  </w:footnote>
  <w:footnote w:id="10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4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4"/>
        </w:rPr>
        <w:footnoteRef/>
      </w:r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Ukoliko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je </w:t>
      </w:r>
      <w:proofErr w:type="spellStart"/>
      <w:r w:rsidRPr="007F2BA0">
        <w:rPr>
          <w:rFonts w:ascii="Arial" w:hAnsi="Arial" w:cs="Arial"/>
          <w:sz w:val="14"/>
          <w:szCs w:val="14"/>
        </w:rPr>
        <w:t>predviđeno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zaključivanje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okvirnog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sporazuma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7F2BA0">
        <w:rPr>
          <w:rFonts w:ascii="Arial" w:hAnsi="Arial" w:cs="Arial"/>
          <w:sz w:val="14"/>
          <w:szCs w:val="14"/>
        </w:rPr>
        <w:t>garancija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ponude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se </w:t>
      </w:r>
      <w:proofErr w:type="spellStart"/>
      <w:r w:rsidRPr="007F2BA0">
        <w:rPr>
          <w:rFonts w:ascii="Arial" w:hAnsi="Arial" w:cs="Arial"/>
          <w:sz w:val="14"/>
          <w:szCs w:val="14"/>
        </w:rPr>
        <w:t>dostavlja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na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iznos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procijenjene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vrijednosti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predmeta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javne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nabavke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za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vrijeme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trajanja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okvirnog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sporazuma</w:t>
      </w:r>
      <w:proofErr w:type="spellEnd"/>
    </w:p>
  </w:footnote>
  <w:footnote w:id="11">
    <w:p w:rsidR="00035B6E" w:rsidRPr="002E211C" w:rsidRDefault="00035B6E" w:rsidP="00035B6E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2E211C">
        <w:rPr>
          <w:rStyle w:val="FootnoteReference"/>
          <w:rFonts w:ascii="Arial" w:hAnsi="Arial" w:cs="Arial"/>
          <w:sz w:val="16"/>
          <w:szCs w:val="16"/>
        </w:rPr>
        <w:footnoteRef/>
      </w:r>
      <w:r w:rsidRPr="002E211C">
        <w:rPr>
          <w:rFonts w:ascii="Arial" w:hAnsi="Arial" w:cs="Arial"/>
          <w:color w:val="FF0000"/>
          <w:sz w:val="16"/>
          <w:szCs w:val="16"/>
        </w:rPr>
        <w:t xml:space="preserve"> </w:t>
      </w:r>
      <w:r w:rsidRPr="002E211C">
        <w:rPr>
          <w:rFonts w:ascii="Arial" w:hAnsi="Arial" w:cs="Arial"/>
          <w:color w:val="000000"/>
          <w:sz w:val="16"/>
          <w:szCs w:val="16"/>
        </w:rPr>
        <w:t>U ovom dijelu moguće je i predvidjeti raskid ugovora, ugovorne kazne i ostale elemente ugovora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49D"/>
    <w:multiLevelType w:val="hybridMultilevel"/>
    <w:tmpl w:val="CA32785C"/>
    <w:lvl w:ilvl="0" w:tplc="EF94C95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21DB"/>
    <w:multiLevelType w:val="multilevel"/>
    <w:tmpl w:val="03FC5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DD74952"/>
    <w:multiLevelType w:val="hybridMultilevel"/>
    <w:tmpl w:val="7DA6BC4C"/>
    <w:lvl w:ilvl="0" w:tplc="0BC015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17EBB"/>
    <w:multiLevelType w:val="hybridMultilevel"/>
    <w:tmpl w:val="302EA23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E6A3D"/>
    <w:multiLevelType w:val="hybridMultilevel"/>
    <w:tmpl w:val="990E2C90"/>
    <w:lvl w:ilvl="0" w:tplc="2C02A97C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4495B67"/>
    <w:multiLevelType w:val="hybridMultilevel"/>
    <w:tmpl w:val="8018B1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10A29DE"/>
    <w:multiLevelType w:val="hybridMultilevel"/>
    <w:tmpl w:val="B470D2C2"/>
    <w:lvl w:ilvl="0" w:tplc="2C1A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6764291E"/>
    <w:multiLevelType w:val="hybridMultilevel"/>
    <w:tmpl w:val="7EE6B816"/>
    <w:lvl w:ilvl="0" w:tplc="9ECEF3B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6E"/>
    <w:rsid w:val="00035B6E"/>
    <w:rsid w:val="00127F79"/>
    <w:rsid w:val="003B1EDE"/>
    <w:rsid w:val="004D2320"/>
    <w:rsid w:val="0050462D"/>
    <w:rsid w:val="005A0D6B"/>
    <w:rsid w:val="00621BF6"/>
    <w:rsid w:val="007C7F51"/>
    <w:rsid w:val="0084537B"/>
    <w:rsid w:val="00942D4A"/>
    <w:rsid w:val="00A34079"/>
    <w:rsid w:val="00B06A61"/>
    <w:rsid w:val="00BD6ED1"/>
    <w:rsid w:val="00BF47A6"/>
    <w:rsid w:val="00C51DD2"/>
    <w:rsid w:val="00C82E08"/>
    <w:rsid w:val="00D5609F"/>
    <w:rsid w:val="00E41142"/>
    <w:rsid w:val="00EF6B58"/>
    <w:rsid w:val="00F3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90E0"/>
  <w15:chartTrackingRefBased/>
  <w15:docId w15:val="{47BAC869-114F-4EA9-923F-F06B990B2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35B6E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35B6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35B6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035B6E"/>
    <w:rPr>
      <w:vertAlign w:val="superscript"/>
    </w:rPr>
  </w:style>
  <w:style w:type="paragraph" w:styleId="ListParagraph">
    <w:name w:val="List Paragraph"/>
    <w:basedOn w:val="Normal"/>
    <w:uiPriority w:val="34"/>
    <w:qFormat/>
    <w:rsid w:val="008453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62D"/>
  </w:style>
  <w:style w:type="paragraph" w:styleId="Footer">
    <w:name w:val="footer"/>
    <w:basedOn w:val="Normal"/>
    <w:link w:val="FooterChar"/>
    <w:uiPriority w:val="99"/>
    <w:unhideWhenUsed/>
    <w:rsid w:val="0050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9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ntrola-nabavki.m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Rajko Nikolic</dc:creator>
  <cp:keywords/>
  <dc:description/>
  <cp:lastModifiedBy>Rajko Nikolic</cp:lastModifiedBy>
  <cp:revision>28</cp:revision>
  <dcterms:created xsi:type="dcterms:W3CDTF">2021-02-18T09:26:00Z</dcterms:created>
  <dcterms:modified xsi:type="dcterms:W3CDTF">2021-08-13T06:14:00Z</dcterms:modified>
</cp:coreProperties>
</file>